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FE619" w14:textId="77777777" w:rsidR="008D2526" w:rsidRDefault="008D2526" w:rsidP="00D963A6">
      <w:pPr>
        <w:shd w:val="clear" w:color="auto" w:fill="FFFFFF"/>
      </w:pPr>
    </w:p>
    <w:p w14:paraId="1DEB0ECC" w14:textId="77777777" w:rsidR="00496FCD" w:rsidRPr="00D2103F" w:rsidRDefault="00496FCD" w:rsidP="00F053AC">
      <w:pPr>
        <w:spacing w:before="120" w:after="120" w:line="276" w:lineRule="auto"/>
        <w:jc w:val="center"/>
        <w:rPr>
          <w:rFonts w:eastAsia="Calibri" w:cs="Arial"/>
          <w:b/>
          <w:bCs/>
          <w:sz w:val="24"/>
          <w:szCs w:val="24"/>
        </w:rPr>
      </w:pPr>
      <w:r w:rsidRPr="00D2103F">
        <w:rPr>
          <w:rFonts w:eastAsia="Calibri" w:cs="Arial"/>
          <w:b/>
          <w:bCs/>
          <w:sz w:val="24"/>
          <w:szCs w:val="24"/>
        </w:rPr>
        <w:t>JEDNOTNÝ EURÓPSKY DOKUMENT</w:t>
      </w:r>
    </w:p>
    <w:p w14:paraId="5DA3670C" w14:textId="77777777" w:rsidR="00F053AC" w:rsidRPr="00683A27" w:rsidRDefault="00F053AC" w:rsidP="00F053AC">
      <w:pPr>
        <w:spacing w:before="120" w:after="120" w:line="276" w:lineRule="auto"/>
        <w:jc w:val="center"/>
        <w:rPr>
          <w:rFonts w:eastAsia="Calibri" w:cs="Arial"/>
          <w:b/>
          <w:bCs/>
          <w:sz w:val="22"/>
          <w:szCs w:val="22"/>
        </w:rPr>
      </w:pPr>
    </w:p>
    <w:p w14:paraId="60B52760" w14:textId="77777777" w:rsidR="00496FCD" w:rsidRPr="00683A27" w:rsidRDefault="00496FCD" w:rsidP="00683A27">
      <w:pPr>
        <w:autoSpaceDE w:val="0"/>
        <w:autoSpaceDN w:val="0"/>
        <w:adjustRightInd w:val="0"/>
        <w:spacing w:before="120" w:after="120" w:line="276" w:lineRule="auto"/>
        <w:jc w:val="both"/>
        <w:rPr>
          <w:rFonts w:cs="Arial"/>
          <w:lang w:eastAsia="sk-SK"/>
        </w:rPr>
      </w:pPr>
      <w:r w:rsidRPr="00683A27">
        <w:rPr>
          <w:rFonts w:cs="Arial"/>
          <w:lang w:eastAsia="sk-SK"/>
        </w:rPr>
        <w:t>Splnenie podmienok účasti môže uchádzač alternatívne preukázať aj spôsobom podľa § 39 zákona</w:t>
      </w:r>
      <w:r w:rsidR="00683A27">
        <w:rPr>
          <w:rFonts w:cs="Arial"/>
          <w:lang w:eastAsia="sk-SK"/>
        </w:rPr>
        <w:t xml:space="preserve"> </w:t>
      </w:r>
      <w:r w:rsidR="00683A27" w:rsidRPr="00683A27">
        <w:rPr>
          <w:rFonts w:cs="Arial"/>
          <w:lang w:eastAsia="sk-SK"/>
        </w:rPr>
        <w:t>č. 343/2015 Z. z. o verejnom obstarávaní a o zmene a doplnení niektorých zákonov v znení neskorších predpisov</w:t>
      </w:r>
      <w:r w:rsidRPr="00683A27">
        <w:rPr>
          <w:rFonts w:cs="Arial"/>
          <w:lang w:eastAsia="sk-SK"/>
        </w:rPr>
        <w:t>, t.</w:t>
      </w:r>
      <w:r w:rsidR="008E6DF2">
        <w:rPr>
          <w:rFonts w:cs="Arial"/>
          <w:lang w:eastAsia="sk-SK"/>
        </w:rPr>
        <w:t xml:space="preserve"> </w:t>
      </w:r>
      <w:r w:rsidRPr="00683A27">
        <w:rPr>
          <w:rFonts w:cs="Arial"/>
          <w:lang w:eastAsia="sk-SK"/>
        </w:rPr>
        <w:t>j. uchádzač môže predbežne nahradiť doklady na preukázanie splnenia podmienok účasti určené obstarávateľo</w:t>
      </w:r>
      <w:r w:rsidR="00683A27">
        <w:rPr>
          <w:rFonts w:cs="Arial"/>
          <w:lang w:eastAsia="sk-SK"/>
        </w:rPr>
        <w:t>m v</w:t>
      </w:r>
      <w:r w:rsidR="000202B3">
        <w:rPr>
          <w:rFonts w:cs="Arial"/>
          <w:lang w:eastAsia="sk-SK"/>
        </w:rPr>
        <w:t> </w:t>
      </w:r>
      <w:r w:rsidR="00683A27">
        <w:rPr>
          <w:rFonts w:cs="Arial"/>
          <w:lang w:eastAsia="sk-SK"/>
        </w:rPr>
        <w:t>t</w:t>
      </w:r>
      <w:r w:rsidR="000202B3">
        <w:rPr>
          <w:rFonts w:cs="Arial"/>
          <w:lang w:eastAsia="sk-SK"/>
        </w:rPr>
        <w:t xml:space="preserve">omto verejnom obstarávaní </w:t>
      </w:r>
      <w:r w:rsidR="00683A27">
        <w:rPr>
          <w:rFonts w:cs="Arial"/>
          <w:lang w:eastAsia="sk-SK"/>
        </w:rPr>
        <w:t>J</w:t>
      </w:r>
      <w:r w:rsidRPr="00683A27">
        <w:rPr>
          <w:rFonts w:cs="Arial"/>
          <w:lang w:eastAsia="sk-SK"/>
        </w:rPr>
        <w:t xml:space="preserve">ednotným európskym dokumentom podľa </w:t>
      </w:r>
      <w:r w:rsidR="00683A27">
        <w:rPr>
          <w:rFonts w:cs="Arial"/>
          <w:lang w:eastAsia="sk-SK"/>
        </w:rPr>
        <w:t xml:space="preserve">tejto </w:t>
      </w:r>
      <w:r w:rsidRPr="00683A27">
        <w:rPr>
          <w:rFonts w:cs="Arial"/>
          <w:lang w:eastAsia="sk-SK"/>
        </w:rPr>
        <w:t>prílohy</w:t>
      </w:r>
      <w:r w:rsidR="00683A27">
        <w:rPr>
          <w:rFonts w:cs="Arial"/>
          <w:lang w:eastAsia="sk-SK"/>
        </w:rPr>
        <w:t xml:space="preserve"> </w:t>
      </w:r>
      <w:r w:rsidRPr="00683A27">
        <w:rPr>
          <w:rFonts w:cs="Arial"/>
          <w:lang w:eastAsia="sk-SK"/>
        </w:rPr>
        <w:t>(ďalej aj ako „</w:t>
      </w:r>
      <w:r w:rsidR="00F24D31">
        <w:rPr>
          <w:rFonts w:cs="Arial"/>
          <w:lang w:eastAsia="sk-SK"/>
        </w:rPr>
        <w:t xml:space="preserve">formulár </w:t>
      </w:r>
      <w:r w:rsidRPr="00683A27">
        <w:rPr>
          <w:rFonts w:cs="Arial"/>
          <w:lang w:eastAsia="sk-SK"/>
        </w:rPr>
        <w:t xml:space="preserve">JED“). </w:t>
      </w:r>
    </w:p>
    <w:p w14:paraId="20B47CEC" w14:textId="77777777" w:rsidR="00F24D31" w:rsidRDefault="00496FCD" w:rsidP="00496FCD">
      <w:pPr>
        <w:autoSpaceDE w:val="0"/>
        <w:autoSpaceDN w:val="0"/>
        <w:adjustRightInd w:val="0"/>
        <w:spacing w:before="120" w:after="120" w:line="276" w:lineRule="auto"/>
        <w:jc w:val="both"/>
        <w:rPr>
          <w:rFonts w:eastAsia="Calibri" w:cs="Arial"/>
        </w:rPr>
      </w:pPr>
      <w:bookmarkStart w:id="0" w:name="_Hlk523392588"/>
      <w:r w:rsidRPr="00683A27">
        <w:rPr>
          <w:rFonts w:eastAsia="Calibri" w:cs="Arial"/>
        </w:rPr>
        <w:t>Uchádzač uvedie v</w:t>
      </w:r>
      <w:r w:rsidR="00F24D31">
        <w:rPr>
          <w:rFonts w:eastAsia="Calibri" w:cs="Arial"/>
        </w:rPr>
        <w:t>o formulári</w:t>
      </w:r>
      <w:r w:rsidR="00683A27">
        <w:rPr>
          <w:rFonts w:eastAsia="Calibri" w:cs="Arial"/>
        </w:rPr>
        <w:t> </w:t>
      </w:r>
      <w:r w:rsidRPr="00683A27">
        <w:rPr>
          <w:rFonts w:eastAsia="Calibri" w:cs="Arial"/>
        </w:rPr>
        <w:t>JED všetky relevantné informácie požadované obstarávateľom, uvedené</w:t>
      </w:r>
      <w:r w:rsidRPr="00683A27">
        <w:rPr>
          <w:rFonts w:eastAsia="Calibri" w:cs="Arial"/>
          <w:shd w:val="clear" w:color="auto" w:fill="F8F8F8"/>
        </w:rPr>
        <w:t xml:space="preserve"> v</w:t>
      </w:r>
      <w:r w:rsidR="000202B3">
        <w:rPr>
          <w:rFonts w:eastAsia="Calibri" w:cs="Arial"/>
          <w:shd w:val="clear" w:color="auto" w:fill="F8F8F8"/>
        </w:rPr>
        <w:t> Oznámení o vyhlásení verejného obstarávania a v súťažných podkladoch</w:t>
      </w:r>
      <w:r w:rsidRPr="00683A27">
        <w:rPr>
          <w:rFonts w:eastAsia="Calibri" w:cs="Arial"/>
          <w:shd w:val="clear" w:color="auto" w:fill="F8F8F8"/>
        </w:rPr>
        <w:t>,</w:t>
      </w:r>
      <w:r w:rsidRPr="00683A27">
        <w:rPr>
          <w:rFonts w:eastAsia="Calibri" w:cs="Arial"/>
        </w:rPr>
        <w:t> </w:t>
      </w:r>
      <w:r w:rsidR="00683A27">
        <w:rPr>
          <w:rFonts w:eastAsia="Calibri" w:cs="Arial"/>
        </w:rPr>
        <w:t>zverejnen</w:t>
      </w:r>
      <w:r w:rsidR="000202B3">
        <w:rPr>
          <w:rFonts w:eastAsia="Calibri" w:cs="Arial"/>
        </w:rPr>
        <w:t>ých</w:t>
      </w:r>
      <w:r w:rsidR="00683A27">
        <w:rPr>
          <w:rFonts w:eastAsia="Calibri" w:cs="Arial"/>
        </w:rPr>
        <w:t xml:space="preserve"> Úradom pre verejné obstarávanie, </w:t>
      </w:r>
      <w:r w:rsidRPr="00683A27">
        <w:rPr>
          <w:rFonts w:eastAsia="Calibri" w:cs="Arial"/>
        </w:rPr>
        <w:t>prípad</w:t>
      </w:r>
      <w:r w:rsidR="00683A27">
        <w:rPr>
          <w:rFonts w:eastAsia="Calibri" w:cs="Arial"/>
        </w:rPr>
        <w:t>n</w:t>
      </w:r>
      <w:r w:rsidRPr="00683A27">
        <w:rPr>
          <w:rFonts w:eastAsia="Calibri" w:cs="Arial"/>
        </w:rPr>
        <w:t xml:space="preserve">e vo vysvetlení/doplnení </w:t>
      </w:r>
      <w:r w:rsidR="00683A27">
        <w:rPr>
          <w:rFonts w:eastAsia="Calibri" w:cs="Arial"/>
        </w:rPr>
        <w:t xml:space="preserve">informácií </w:t>
      </w:r>
      <w:r w:rsidRPr="00683A27">
        <w:rPr>
          <w:rFonts w:eastAsia="Calibri" w:cs="Arial"/>
        </w:rPr>
        <w:t>poskytnutom zo strany obstarávateľa</w:t>
      </w:r>
      <w:r w:rsidR="00683A27">
        <w:rPr>
          <w:rFonts w:eastAsia="Calibri" w:cs="Arial"/>
        </w:rPr>
        <w:t>.</w:t>
      </w:r>
      <w:r w:rsidRPr="00683A27">
        <w:rPr>
          <w:rFonts w:eastAsia="Calibri" w:cs="Arial"/>
        </w:rPr>
        <w:t xml:space="preserve"> </w:t>
      </w:r>
      <w:r w:rsidR="00683A27">
        <w:rPr>
          <w:rFonts w:eastAsia="Calibri" w:cs="Arial"/>
        </w:rPr>
        <w:t xml:space="preserve">Uchádzač </w:t>
      </w:r>
      <w:r w:rsidRPr="00683A27">
        <w:rPr>
          <w:rFonts w:eastAsia="Calibri" w:cs="Arial"/>
        </w:rPr>
        <w:t xml:space="preserve">vyplní </w:t>
      </w:r>
      <w:r w:rsidR="00683A27">
        <w:rPr>
          <w:rFonts w:eastAsia="Calibri" w:cs="Arial"/>
        </w:rPr>
        <w:t xml:space="preserve">formulár JED </w:t>
      </w:r>
      <w:r w:rsidRPr="00683A27">
        <w:rPr>
          <w:rFonts w:eastAsia="Calibri" w:cs="Arial"/>
        </w:rPr>
        <w:t xml:space="preserve">podľa pokynov Úradu pre verejné obstarávanie uvedených v manuáli na </w:t>
      </w:r>
      <w:r w:rsidR="00F24D31">
        <w:rPr>
          <w:rFonts w:eastAsia="Calibri" w:cs="Arial"/>
        </w:rPr>
        <w:t xml:space="preserve">linku:  </w:t>
      </w:r>
    </w:p>
    <w:p w14:paraId="4729248E" w14:textId="77777777" w:rsidR="00F24D31" w:rsidRPr="00F053AC" w:rsidRDefault="00F24D31" w:rsidP="00F24D31">
      <w:pPr>
        <w:pStyle w:val="Nadpis2"/>
        <w:spacing w:line="251" w:lineRule="exact"/>
        <w:ind w:left="567"/>
        <w:rPr>
          <w:b w:val="0"/>
          <w:color w:val="0000FF"/>
          <w:spacing w:val="-2"/>
          <w:u w:val="single" w:color="0000FF"/>
        </w:rPr>
      </w:pPr>
      <w:hyperlink r:id="rId8">
        <w:r w:rsidRPr="00F053AC">
          <w:rPr>
            <w:b w:val="0"/>
            <w:color w:val="0000FF"/>
            <w:spacing w:val="-2"/>
            <w:u w:val="single" w:color="0000FF"/>
          </w:rPr>
          <w:t>https://www.uvo.gov.sk/jednotny-europsky-dokument-pre-verejne-obstaravanie</w:t>
        </w:r>
      </w:hyperlink>
    </w:p>
    <w:p w14:paraId="106C259E" w14:textId="77777777" w:rsidR="00496FCD" w:rsidRPr="00683A27" w:rsidRDefault="00496FCD" w:rsidP="00496FCD">
      <w:pPr>
        <w:autoSpaceDE w:val="0"/>
        <w:autoSpaceDN w:val="0"/>
        <w:adjustRightInd w:val="0"/>
        <w:spacing w:before="120" w:after="120" w:line="276" w:lineRule="auto"/>
        <w:jc w:val="both"/>
        <w:rPr>
          <w:rFonts w:eastAsia="Calibri" w:cs="Arial"/>
        </w:rPr>
      </w:pPr>
      <w:r w:rsidRPr="00683A27">
        <w:rPr>
          <w:rFonts w:eastAsia="Calibri" w:cs="Arial"/>
        </w:rPr>
        <w:t xml:space="preserve"> </w:t>
      </w:r>
      <w:bookmarkStart w:id="1" w:name="_Hlk519931532"/>
      <w:bookmarkEnd w:id="0"/>
    </w:p>
    <w:bookmarkEnd w:id="1"/>
    <w:p w14:paraId="1FEBE38F" w14:textId="77777777" w:rsidR="00496FCD" w:rsidRDefault="00496FCD" w:rsidP="00496FCD">
      <w:pPr>
        <w:spacing w:before="120" w:after="120" w:line="276" w:lineRule="auto"/>
        <w:jc w:val="both"/>
        <w:rPr>
          <w:rFonts w:eastAsia="Calibri" w:cs="Arial"/>
        </w:rPr>
      </w:pPr>
      <w:r w:rsidRPr="00683A27">
        <w:rPr>
          <w:rFonts w:eastAsia="Calibri" w:cs="Arial"/>
          <w:b/>
        </w:rPr>
        <w:t xml:space="preserve">Uchádzač, ktorý </w:t>
      </w:r>
      <w:r w:rsidR="00F24D31">
        <w:rPr>
          <w:rFonts w:eastAsia="Calibri" w:cs="Arial"/>
          <w:b/>
        </w:rPr>
        <w:t>predkladá ponuku</w:t>
      </w:r>
      <w:r w:rsidRPr="00683A27">
        <w:rPr>
          <w:rFonts w:eastAsia="Calibri" w:cs="Arial"/>
        </w:rPr>
        <w:t xml:space="preserve"> </w:t>
      </w:r>
      <w:r w:rsidRPr="00683A27">
        <w:rPr>
          <w:rFonts w:eastAsia="Calibri" w:cs="Arial"/>
          <w:b/>
        </w:rPr>
        <w:t>samostatne</w:t>
      </w:r>
      <w:r w:rsidRPr="00683A27">
        <w:rPr>
          <w:rFonts w:eastAsia="Calibri" w:cs="Arial"/>
        </w:rPr>
        <w:t xml:space="preserve"> a ktorý nevyužíva zdroje a/alebo kapacity iných osôb na preukázanie splnenia podmienok účasti, </w:t>
      </w:r>
      <w:r w:rsidRPr="00683A27">
        <w:rPr>
          <w:rFonts w:eastAsia="Calibri" w:cs="Arial"/>
          <w:b/>
        </w:rPr>
        <w:t xml:space="preserve">vyplní, podpíše a predloží jeden </w:t>
      </w:r>
      <w:r w:rsidR="00F24D31">
        <w:rPr>
          <w:rFonts w:eastAsia="Calibri" w:cs="Arial"/>
          <w:b/>
        </w:rPr>
        <w:t xml:space="preserve">formulár </w:t>
      </w:r>
      <w:r w:rsidRPr="00683A27">
        <w:rPr>
          <w:rFonts w:eastAsia="Calibri" w:cs="Arial"/>
          <w:b/>
        </w:rPr>
        <w:t>JED</w:t>
      </w:r>
      <w:r w:rsidRPr="00683A27">
        <w:rPr>
          <w:rFonts w:eastAsia="Calibri" w:cs="Arial"/>
        </w:rPr>
        <w:t>.</w:t>
      </w:r>
      <w:r w:rsidR="00F24D31">
        <w:rPr>
          <w:rFonts w:eastAsia="Calibri" w:cs="Arial"/>
        </w:rPr>
        <w:t xml:space="preserve"> </w:t>
      </w:r>
    </w:p>
    <w:p w14:paraId="3785B187" w14:textId="77777777" w:rsidR="00F24D31" w:rsidRPr="00683A27" w:rsidRDefault="00F24D31" w:rsidP="00496FCD">
      <w:pPr>
        <w:spacing w:before="120" w:after="120" w:line="276" w:lineRule="auto"/>
        <w:jc w:val="both"/>
        <w:rPr>
          <w:rFonts w:eastAsia="Calibri" w:cs="Arial"/>
        </w:rPr>
      </w:pPr>
      <w:r w:rsidRPr="00F24D31">
        <w:rPr>
          <w:rFonts w:eastAsia="Calibri" w:cs="Arial"/>
          <w:b/>
        </w:rPr>
        <w:t>Skupina dodávateľov</w:t>
      </w:r>
      <w:r>
        <w:rPr>
          <w:rFonts w:eastAsia="Calibri" w:cs="Arial"/>
        </w:rPr>
        <w:t xml:space="preserve"> </w:t>
      </w:r>
      <w:r w:rsidRPr="00F24D31">
        <w:rPr>
          <w:rFonts w:eastAsia="Calibri" w:cs="Arial"/>
        </w:rPr>
        <w:t xml:space="preserve">vyplní, podpíše a </w:t>
      </w:r>
      <w:r w:rsidRPr="00F24D31">
        <w:rPr>
          <w:rFonts w:eastAsia="Calibri" w:cs="Arial"/>
          <w:b/>
        </w:rPr>
        <w:t>predloží formulár JED</w:t>
      </w:r>
      <w:r>
        <w:rPr>
          <w:rFonts w:eastAsia="Calibri" w:cs="Arial"/>
        </w:rPr>
        <w:t xml:space="preserve"> </w:t>
      </w:r>
      <w:r w:rsidRPr="00F24D31">
        <w:rPr>
          <w:rFonts w:eastAsia="Calibri" w:cs="Arial"/>
          <w:b/>
        </w:rPr>
        <w:t>za každého člena skupiny dodávateľov</w:t>
      </w:r>
      <w:r w:rsidRPr="00F24D31">
        <w:rPr>
          <w:rFonts w:eastAsia="Calibri" w:cs="Arial"/>
        </w:rPr>
        <w:t>.</w:t>
      </w:r>
    </w:p>
    <w:p w14:paraId="1EF853F3" w14:textId="77777777" w:rsidR="00496FCD" w:rsidRPr="00683A27" w:rsidRDefault="00496FCD" w:rsidP="00496FCD">
      <w:pPr>
        <w:spacing w:before="120" w:after="120" w:line="276" w:lineRule="auto"/>
        <w:jc w:val="both"/>
        <w:rPr>
          <w:rFonts w:eastAsia="Calibri" w:cs="Arial"/>
          <w:b/>
        </w:rPr>
      </w:pPr>
      <w:r w:rsidRPr="00683A27">
        <w:rPr>
          <w:rFonts w:eastAsia="Calibri" w:cs="Arial"/>
        </w:rPr>
        <w:t xml:space="preserve">Uchádzač, ktorý sa </w:t>
      </w:r>
      <w:r w:rsidR="000202B3" w:rsidRPr="000202B3">
        <w:rPr>
          <w:rFonts w:eastAsia="Calibri" w:cs="Arial"/>
        </w:rPr>
        <w:t>v tomto verejnom obstarávaní</w:t>
      </w:r>
      <w:r w:rsidR="00F24D31" w:rsidRPr="00F24D31">
        <w:rPr>
          <w:rFonts w:eastAsia="Calibri" w:cs="Arial"/>
        </w:rPr>
        <w:t xml:space="preserve"> </w:t>
      </w:r>
      <w:r w:rsidRPr="00683A27">
        <w:rPr>
          <w:rFonts w:eastAsia="Calibri" w:cs="Arial"/>
        </w:rPr>
        <w:t xml:space="preserve">zúčastňuje samostatne, ale využíva zdroje a/alebo </w:t>
      </w:r>
      <w:r w:rsidRPr="00683A27">
        <w:rPr>
          <w:rFonts w:eastAsia="Calibri" w:cs="Arial"/>
          <w:b/>
        </w:rPr>
        <w:t xml:space="preserve">kapacity iných osôb na preukázanie splnenia podmienok účasti, vyplní, podpíše a predloží </w:t>
      </w:r>
      <w:r w:rsidR="00F24D31">
        <w:rPr>
          <w:rFonts w:eastAsia="Calibri" w:cs="Arial"/>
          <w:b/>
        </w:rPr>
        <w:t xml:space="preserve">formulár </w:t>
      </w:r>
      <w:r w:rsidRPr="00683A27">
        <w:rPr>
          <w:rFonts w:eastAsia="Calibri" w:cs="Arial"/>
          <w:b/>
        </w:rPr>
        <w:t>JED za seba spolu s</w:t>
      </w:r>
      <w:r w:rsidR="00683A27">
        <w:rPr>
          <w:rFonts w:eastAsia="Calibri" w:cs="Arial"/>
          <w:b/>
        </w:rPr>
        <w:t> </w:t>
      </w:r>
      <w:r w:rsidRPr="00683A27">
        <w:rPr>
          <w:rFonts w:eastAsia="Calibri" w:cs="Arial"/>
          <w:b/>
        </w:rPr>
        <w:t>vyplneným</w:t>
      </w:r>
      <w:r w:rsidR="00683A27">
        <w:rPr>
          <w:rFonts w:eastAsia="Calibri" w:cs="Arial"/>
          <w:b/>
        </w:rPr>
        <w:t xml:space="preserve"> a</w:t>
      </w:r>
      <w:r w:rsidRPr="00683A27">
        <w:rPr>
          <w:rFonts w:eastAsia="Calibri" w:cs="Arial"/>
          <w:b/>
        </w:rPr>
        <w:t xml:space="preserve"> podpísaným</w:t>
      </w:r>
      <w:r w:rsidR="00683A27">
        <w:rPr>
          <w:rFonts w:eastAsia="Calibri" w:cs="Arial"/>
          <w:b/>
        </w:rPr>
        <w:t xml:space="preserve"> </w:t>
      </w:r>
      <w:r w:rsidRPr="00683A27">
        <w:rPr>
          <w:rFonts w:eastAsia="Calibri" w:cs="Arial"/>
          <w:b/>
        </w:rPr>
        <w:t>samostatným</w:t>
      </w:r>
      <w:r w:rsidR="00683A27">
        <w:rPr>
          <w:rFonts w:eastAsia="Calibri" w:cs="Arial"/>
          <w:b/>
        </w:rPr>
        <w:t xml:space="preserve"> formulárom </w:t>
      </w:r>
      <w:r w:rsidRPr="00683A27">
        <w:rPr>
          <w:rFonts w:eastAsia="Calibri" w:cs="Arial"/>
          <w:b/>
        </w:rPr>
        <w:t>JED</w:t>
      </w:r>
      <w:r w:rsidRPr="00683A27">
        <w:rPr>
          <w:rFonts w:eastAsia="Calibri" w:cs="Arial"/>
        </w:rPr>
        <w:t xml:space="preserve"> </w:t>
      </w:r>
      <w:r w:rsidR="00F24D31" w:rsidRPr="00F24D31">
        <w:rPr>
          <w:rFonts w:eastAsia="Calibri" w:cs="Arial"/>
          <w:b/>
        </w:rPr>
        <w:t>za každú</w:t>
      </w:r>
      <w:r w:rsidRPr="00F24D31">
        <w:rPr>
          <w:rFonts w:eastAsia="Calibri" w:cs="Arial"/>
          <w:b/>
        </w:rPr>
        <w:t> </w:t>
      </w:r>
      <w:r w:rsidRPr="00683A27">
        <w:rPr>
          <w:rFonts w:eastAsia="Calibri" w:cs="Arial"/>
          <w:b/>
        </w:rPr>
        <w:t>os</w:t>
      </w:r>
      <w:r w:rsidR="00F24D31">
        <w:rPr>
          <w:rFonts w:eastAsia="Calibri" w:cs="Arial"/>
          <w:b/>
        </w:rPr>
        <w:t>o</w:t>
      </w:r>
      <w:r w:rsidRPr="00683A27">
        <w:rPr>
          <w:rFonts w:eastAsia="Calibri" w:cs="Arial"/>
          <w:b/>
        </w:rPr>
        <w:t>b</w:t>
      </w:r>
      <w:r w:rsidR="00F24D31">
        <w:rPr>
          <w:rFonts w:eastAsia="Calibri" w:cs="Arial"/>
          <w:b/>
        </w:rPr>
        <w:t>u</w:t>
      </w:r>
      <w:r w:rsidRPr="00683A27">
        <w:rPr>
          <w:rFonts w:eastAsia="Calibri" w:cs="Arial"/>
          <w:b/>
        </w:rPr>
        <w:t>, ktor</w:t>
      </w:r>
      <w:r w:rsidR="00F24D31">
        <w:rPr>
          <w:rFonts w:eastAsia="Calibri" w:cs="Arial"/>
          <w:b/>
        </w:rPr>
        <w:t>ej</w:t>
      </w:r>
      <w:r w:rsidRPr="00683A27">
        <w:rPr>
          <w:rFonts w:eastAsia="Calibri" w:cs="Arial"/>
          <w:b/>
        </w:rPr>
        <w:t xml:space="preserve"> zdroje a/alebo kapacity využíva uchádzač na preukázanie splnenia podmienok účasti </w:t>
      </w:r>
      <w:r w:rsidR="000202B3" w:rsidRPr="000202B3">
        <w:rPr>
          <w:rFonts w:eastAsia="Calibri" w:cs="Arial"/>
          <w:b/>
        </w:rPr>
        <w:t>v tomto verejnom obstarávaní</w:t>
      </w:r>
      <w:r w:rsidRPr="00683A27">
        <w:rPr>
          <w:rFonts w:eastAsia="Calibri" w:cs="Arial"/>
          <w:b/>
        </w:rPr>
        <w:t>.</w:t>
      </w:r>
      <w:r w:rsidR="000202B3">
        <w:rPr>
          <w:rFonts w:eastAsia="Calibri" w:cs="Arial"/>
          <w:b/>
        </w:rPr>
        <w:t xml:space="preserve">  </w:t>
      </w:r>
    </w:p>
    <w:p w14:paraId="37B944D4" w14:textId="77777777" w:rsidR="00496FCD" w:rsidRDefault="00496FCD" w:rsidP="001B1379">
      <w:pPr>
        <w:jc w:val="center"/>
        <w:rPr>
          <w:sz w:val="30"/>
          <w:szCs w:val="30"/>
        </w:rPr>
      </w:pPr>
    </w:p>
    <w:p w14:paraId="599251A8" w14:textId="77777777" w:rsidR="00F24D31" w:rsidRDefault="00F24D31" w:rsidP="001B1379">
      <w:pPr>
        <w:jc w:val="center"/>
        <w:rPr>
          <w:sz w:val="30"/>
          <w:szCs w:val="30"/>
        </w:rPr>
      </w:pPr>
    </w:p>
    <w:p w14:paraId="5D536F4C" w14:textId="77777777" w:rsidR="00F24D31" w:rsidRDefault="00F24D31" w:rsidP="001B1379">
      <w:pPr>
        <w:jc w:val="center"/>
        <w:rPr>
          <w:sz w:val="30"/>
          <w:szCs w:val="30"/>
        </w:rPr>
      </w:pPr>
    </w:p>
    <w:p w14:paraId="64E1AB92" w14:textId="77777777" w:rsidR="00F24D31" w:rsidRDefault="00F24D31" w:rsidP="001B1379">
      <w:pPr>
        <w:jc w:val="center"/>
        <w:rPr>
          <w:sz w:val="30"/>
          <w:szCs w:val="30"/>
        </w:rPr>
      </w:pPr>
    </w:p>
    <w:p w14:paraId="407FEEA2" w14:textId="77777777" w:rsidR="00F24D31" w:rsidRDefault="00F24D31" w:rsidP="001B1379">
      <w:pPr>
        <w:jc w:val="center"/>
        <w:rPr>
          <w:sz w:val="30"/>
          <w:szCs w:val="30"/>
        </w:rPr>
      </w:pPr>
    </w:p>
    <w:p w14:paraId="06F29A97" w14:textId="77777777" w:rsidR="00F24D31" w:rsidRDefault="00F24D31" w:rsidP="001B1379">
      <w:pPr>
        <w:jc w:val="center"/>
        <w:rPr>
          <w:sz w:val="30"/>
          <w:szCs w:val="30"/>
        </w:rPr>
      </w:pPr>
    </w:p>
    <w:p w14:paraId="24214F40" w14:textId="77777777" w:rsidR="00F24D31" w:rsidRDefault="00F24D31" w:rsidP="001B1379">
      <w:pPr>
        <w:jc w:val="center"/>
        <w:rPr>
          <w:sz w:val="30"/>
          <w:szCs w:val="30"/>
        </w:rPr>
      </w:pPr>
    </w:p>
    <w:p w14:paraId="2CEA0D2A" w14:textId="77777777" w:rsidR="00F24D31" w:rsidRDefault="00F24D31" w:rsidP="001B1379">
      <w:pPr>
        <w:jc w:val="center"/>
        <w:rPr>
          <w:sz w:val="30"/>
          <w:szCs w:val="30"/>
        </w:rPr>
      </w:pPr>
    </w:p>
    <w:p w14:paraId="2A07BF9A" w14:textId="77777777" w:rsidR="00F24D31" w:rsidRDefault="00F24D31" w:rsidP="001B1379">
      <w:pPr>
        <w:jc w:val="center"/>
        <w:rPr>
          <w:sz w:val="30"/>
          <w:szCs w:val="30"/>
        </w:rPr>
      </w:pPr>
    </w:p>
    <w:p w14:paraId="064E4B65" w14:textId="77777777" w:rsidR="00F24D31" w:rsidRDefault="00F24D31" w:rsidP="001B1379">
      <w:pPr>
        <w:jc w:val="center"/>
        <w:rPr>
          <w:sz w:val="30"/>
          <w:szCs w:val="30"/>
        </w:rPr>
      </w:pPr>
    </w:p>
    <w:p w14:paraId="04AF0A02" w14:textId="77777777" w:rsidR="00F24D31" w:rsidRDefault="00F24D31" w:rsidP="001B1379">
      <w:pPr>
        <w:jc w:val="center"/>
        <w:rPr>
          <w:sz w:val="30"/>
          <w:szCs w:val="30"/>
        </w:rPr>
      </w:pPr>
    </w:p>
    <w:p w14:paraId="4A1F9790" w14:textId="77777777" w:rsidR="00F24D31" w:rsidRDefault="00F24D31" w:rsidP="001B1379">
      <w:pPr>
        <w:jc w:val="center"/>
        <w:rPr>
          <w:sz w:val="30"/>
          <w:szCs w:val="30"/>
        </w:rPr>
      </w:pPr>
    </w:p>
    <w:p w14:paraId="390648ED" w14:textId="77777777" w:rsidR="00F24D31" w:rsidRDefault="00F24D31" w:rsidP="001B1379">
      <w:pPr>
        <w:jc w:val="center"/>
        <w:rPr>
          <w:sz w:val="30"/>
          <w:szCs w:val="30"/>
        </w:rPr>
      </w:pPr>
    </w:p>
    <w:p w14:paraId="41288F3A" w14:textId="77777777" w:rsidR="00F24D31" w:rsidRDefault="00F24D31" w:rsidP="001B1379">
      <w:pPr>
        <w:jc w:val="center"/>
        <w:rPr>
          <w:sz w:val="30"/>
          <w:szCs w:val="30"/>
        </w:rPr>
      </w:pPr>
    </w:p>
    <w:p w14:paraId="4C0B89D3" w14:textId="77777777" w:rsidR="00F24D31" w:rsidRDefault="00F24D31" w:rsidP="001B1379">
      <w:pPr>
        <w:jc w:val="center"/>
        <w:rPr>
          <w:sz w:val="30"/>
          <w:szCs w:val="30"/>
        </w:rPr>
      </w:pPr>
    </w:p>
    <w:p w14:paraId="71B330C0" w14:textId="77777777" w:rsidR="00F24D31" w:rsidRDefault="00F24D31" w:rsidP="001B1379">
      <w:pPr>
        <w:jc w:val="center"/>
        <w:rPr>
          <w:sz w:val="30"/>
          <w:szCs w:val="30"/>
        </w:rPr>
      </w:pPr>
    </w:p>
    <w:p w14:paraId="0262326F" w14:textId="77777777" w:rsidR="00F24D31" w:rsidRDefault="00F24D31" w:rsidP="001B1379">
      <w:pPr>
        <w:jc w:val="center"/>
        <w:rPr>
          <w:sz w:val="30"/>
          <w:szCs w:val="30"/>
        </w:rPr>
      </w:pPr>
    </w:p>
    <w:p w14:paraId="0C358965" w14:textId="77777777" w:rsidR="00496FCD" w:rsidRDefault="00496FCD" w:rsidP="001B1379">
      <w:pPr>
        <w:jc w:val="center"/>
        <w:rPr>
          <w:sz w:val="30"/>
          <w:szCs w:val="30"/>
        </w:rPr>
      </w:pPr>
    </w:p>
    <w:p w14:paraId="7CE49C97" w14:textId="77777777" w:rsidR="001B1379" w:rsidRPr="00C87E61" w:rsidRDefault="001B1379" w:rsidP="001B1379">
      <w:pPr>
        <w:jc w:val="center"/>
        <w:rPr>
          <w:rFonts w:ascii="Arial Narrow" w:hAnsi="Arial Narrow"/>
          <w:b/>
        </w:rPr>
      </w:pPr>
      <w:r w:rsidRPr="00C87E61">
        <w:rPr>
          <w:rFonts w:ascii="Arial Narrow" w:hAnsi="Arial Narrow"/>
          <w:b/>
          <w:sz w:val="30"/>
          <w:szCs w:val="30"/>
        </w:rPr>
        <w:lastRenderedPageBreak/>
        <w:t>JEDNOTNÝ EURÓPSKY DOKUMENT – FORMULÁR v.1.00</w:t>
      </w:r>
    </w:p>
    <w:p w14:paraId="695846D4" w14:textId="77777777" w:rsidR="001B1379" w:rsidRPr="001D21FD" w:rsidRDefault="001B1379" w:rsidP="001B1379">
      <w:pPr>
        <w:rPr>
          <w:rFonts w:ascii="Arial Narrow" w:hAnsi="Arial Narrow"/>
        </w:rPr>
      </w:pPr>
    </w:p>
    <w:p w14:paraId="7AA218FD" w14:textId="77777777" w:rsidR="001B1379" w:rsidRPr="00AC5B81" w:rsidRDefault="001B1379" w:rsidP="001B1379">
      <w:pPr>
        <w:jc w:val="center"/>
        <w:rPr>
          <w:rFonts w:ascii="Arial Narrow" w:hAnsi="Arial Narrow"/>
          <w:b/>
          <w:sz w:val="22"/>
          <w:szCs w:val="22"/>
        </w:rPr>
      </w:pPr>
      <w:r w:rsidRPr="00AC5B81">
        <w:rPr>
          <w:rFonts w:ascii="Arial Narrow" w:hAnsi="Arial Narrow"/>
          <w:b/>
          <w:sz w:val="22"/>
          <w:szCs w:val="22"/>
        </w:rPr>
        <w:t>Časť I : Informácie týkajúce sa postupu verejného obstarávania a verejného obstarávateľa alebo obstarávateľa</w:t>
      </w:r>
    </w:p>
    <w:p w14:paraId="37A5AA48" w14:textId="77777777"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14:paraId="4F1EC867" w14:textId="77777777" w:rsidTr="0052133E">
        <w:trPr>
          <w:trHeight w:val="3264"/>
        </w:trPr>
        <w:tc>
          <w:tcPr>
            <w:tcW w:w="9180" w:type="dxa"/>
            <w:shd w:val="clear" w:color="auto" w:fill="EEECE1"/>
          </w:tcPr>
          <w:p w14:paraId="6982561C" w14:textId="77777777"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w:t>
            </w:r>
          </w:p>
          <w:p w14:paraId="482E54BA" w14:textId="77777777" w:rsidR="001B1379" w:rsidRPr="001D21FD" w:rsidRDefault="001B1379" w:rsidP="000304F2">
            <w:pPr>
              <w:jc w:val="both"/>
              <w:rPr>
                <w:rFonts w:ascii="Arial Narrow" w:hAnsi="Arial Narrow"/>
              </w:rPr>
            </w:pPr>
          </w:p>
          <w:p w14:paraId="34753445" w14:textId="77777777" w:rsidR="001B1379" w:rsidRPr="00C87E61" w:rsidRDefault="00C87E61" w:rsidP="000304F2">
            <w:pPr>
              <w:jc w:val="both"/>
              <w:rPr>
                <w:rFonts w:ascii="Arial Narrow" w:hAnsi="Arial Narrow"/>
                <w:b/>
              </w:rPr>
            </w:pPr>
            <w:r w:rsidRPr="00C87E61">
              <w:rPr>
                <w:rFonts w:ascii="Arial Narrow" w:hAnsi="Arial Narrow"/>
              </w:rPr>
              <w:t xml:space="preserve">  </w:t>
            </w:r>
            <w:r w:rsidR="001B1379" w:rsidRPr="00C87E61">
              <w:rPr>
                <w:rFonts w:ascii="Arial Narrow" w:hAnsi="Arial Narrow"/>
              </w:rPr>
              <w:t xml:space="preserve">Ú. v. </w:t>
            </w:r>
            <w:r w:rsidR="001B1379" w:rsidRPr="00C87E61">
              <w:rPr>
                <w:rFonts w:ascii="Arial Narrow" w:hAnsi="Arial Narrow"/>
                <w:b/>
              </w:rPr>
              <w:t>EÚ S číslo [</w:t>
            </w:r>
            <w:r w:rsidR="000202B3" w:rsidRPr="000202B3">
              <w:rPr>
                <w:rFonts w:ascii="Arial Narrow" w:hAnsi="Arial Narrow"/>
                <w:b/>
                <w:highlight w:val="yellow"/>
              </w:rPr>
              <w:t>.............</w:t>
            </w:r>
            <w:r w:rsidR="008E6B3A" w:rsidRPr="00C87E61">
              <w:rPr>
                <w:rFonts w:ascii="Arial Narrow" w:hAnsi="Arial Narrow"/>
                <w:b/>
              </w:rPr>
              <w:t xml:space="preserve"> </w:t>
            </w:r>
            <w:r w:rsidR="001B1379" w:rsidRPr="00C87E61">
              <w:rPr>
                <w:rFonts w:ascii="Arial Narrow" w:hAnsi="Arial Narrow"/>
                <w:b/>
              </w:rPr>
              <w:t>], dátum</w:t>
            </w:r>
            <w:r w:rsidR="00496E72" w:rsidRPr="00C87E61">
              <w:rPr>
                <w:rFonts w:ascii="Arial Narrow" w:hAnsi="Arial Narrow"/>
                <w:b/>
              </w:rPr>
              <w:t xml:space="preserve"> </w:t>
            </w:r>
            <w:r w:rsidRPr="00C87E61">
              <w:rPr>
                <w:rFonts w:ascii="Arial Narrow" w:hAnsi="Arial Narrow"/>
                <w:b/>
              </w:rPr>
              <w:t xml:space="preserve"> </w:t>
            </w:r>
            <w:r w:rsidR="000202B3" w:rsidRPr="000202B3">
              <w:rPr>
                <w:rFonts w:ascii="Arial Narrow" w:hAnsi="Arial Narrow"/>
                <w:b/>
                <w:highlight w:val="yellow"/>
              </w:rPr>
              <w:t>...............</w:t>
            </w:r>
            <w:r w:rsidR="001B1379" w:rsidRPr="00C87E61">
              <w:rPr>
                <w:rFonts w:ascii="Arial Narrow" w:hAnsi="Arial Narrow"/>
                <w:b/>
              </w:rPr>
              <w:t>]</w:t>
            </w:r>
          </w:p>
          <w:tbl>
            <w:tblPr>
              <w:tblW w:w="0" w:type="auto"/>
              <w:tblBorders>
                <w:top w:val="nil"/>
                <w:left w:val="nil"/>
                <w:bottom w:val="nil"/>
                <w:right w:val="nil"/>
              </w:tblBorders>
              <w:tblLook w:val="0000" w:firstRow="0" w:lastRow="0" w:firstColumn="0" w:lastColumn="0" w:noHBand="0" w:noVBand="0"/>
            </w:tblPr>
            <w:tblGrid>
              <w:gridCol w:w="3343"/>
            </w:tblGrid>
            <w:tr w:rsidR="00A179E5" w:rsidRPr="00F4415F" w14:paraId="6500D2A7" w14:textId="77777777">
              <w:trPr>
                <w:trHeight w:val="121"/>
              </w:trPr>
              <w:tc>
                <w:tcPr>
                  <w:tcW w:w="0" w:type="auto"/>
                </w:tcPr>
                <w:p w14:paraId="0F630699" w14:textId="77777777" w:rsidR="00A179E5" w:rsidRPr="00F4415F" w:rsidRDefault="001B1379" w:rsidP="000202B3">
                  <w:pPr>
                    <w:tabs>
                      <w:tab w:val="clear" w:pos="2160"/>
                      <w:tab w:val="clear" w:pos="2880"/>
                      <w:tab w:val="clear" w:pos="4500"/>
                    </w:tabs>
                    <w:autoSpaceDE w:val="0"/>
                    <w:autoSpaceDN w:val="0"/>
                    <w:adjustRightInd w:val="0"/>
                    <w:rPr>
                      <w:rFonts w:ascii="Liberation Sans" w:hAnsi="Liberation Sans" w:cs="Liberation Sans"/>
                      <w:b/>
                      <w:color w:val="000000"/>
                      <w:lang w:eastAsia="sk-SK"/>
                    </w:rPr>
                  </w:pPr>
                  <w:r w:rsidRPr="00C87E61">
                    <w:rPr>
                      <w:rFonts w:ascii="Arial Narrow" w:hAnsi="Arial Narrow"/>
                      <w:b/>
                    </w:rPr>
                    <w:t>Číslo oznámenia v Ú. v. EÚ S:</w:t>
                  </w:r>
                  <w:r w:rsidR="00A66367" w:rsidRPr="00C87E61">
                    <w:rPr>
                      <w:rFonts w:ascii="Arial Narrow" w:hAnsi="Arial Narrow"/>
                      <w:b/>
                    </w:rPr>
                    <w:t xml:space="preserve"> </w:t>
                  </w:r>
                  <w:r w:rsidR="000202B3">
                    <w:rPr>
                      <w:rFonts w:ascii="Arial Narrow" w:hAnsi="Arial Narrow"/>
                      <w:b/>
                    </w:rPr>
                    <w:t>.................</w:t>
                  </w:r>
                </w:p>
              </w:tc>
            </w:tr>
          </w:tbl>
          <w:p w14:paraId="6B9E3DE9" w14:textId="77777777" w:rsidR="001B1379" w:rsidRPr="001D21FD" w:rsidRDefault="001B1379" w:rsidP="000304F2">
            <w:pPr>
              <w:jc w:val="both"/>
              <w:rPr>
                <w:rFonts w:ascii="Arial Narrow" w:hAnsi="Arial Narrow"/>
              </w:rPr>
            </w:pPr>
          </w:p>
          <w:p w14:paraId="30BA0D67" w14:textId="77777777"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14:paraId="6CA108B3" w14:textId="77777777" w:rsidR="001B1379" w:rsidRPr="001D21FD" w:rsidRDefault="001B1379" w:rsidP="000304F2">
            <w:pPr>
              <w:jc w:val="both"/>
              <w:rPr>
                <w:rFonts w:ascii="Arial Narrow" w:hAnsi="Arial Narrow"/>
              </w:rPr>
            </w:pPr>
          </w:p>
          <w:p w14:paraId="78D7A486" w14:textId="77777777"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6C1460">
              <w:rPr>
                <w:rFonts w:ascii="Arial Narrow" w:hAnsi="Arial Narrow"/>
              </w:rPr>
              <w:t>Vestník UVO č</w:t>
            </w:r>
            <w:r w:rsidR="00C93C76" w:rsidRPr="00CD2EF6">
              <w:rPr>
                <w:rFonts w:ascii="Arial Narrow" w:hAnsi="Arial Narrow"/>
                <w:highlight w:val="yellow"/>
              </w:rPr>
              <w:t xml:space="preserve">. </w:t>
            </w:r>
            <w:r w:rsidR="0067305F">
              <w:rPr>
                <w:rFonts w:ascii="Arial Narrow" w:hAnsi="Arial Narrow"/>
                <w:highlight w:val="yellow"/>
              </w:rPr>
              <w:t>......</w:t>
            </w:r>
            <w:r w:rsidR="00C93C76" w:rsidRPr="00CD2EF6">
              <w:rPr>
                <w:rFonts w:ascii="Arial Narrow" w:hAnsi="Arial Narrow"/>
                <w:highlight w:val="yellow"/>
              </w:rPr>
              <w:t>/202</w:t>
            </w:r>
            <w:r w:rsidR="00FE1A10">
              <w:rPr>
                <w:rFonts w:ascii="Arial Narrow" w:hAnsi="Arial Narrow"/>
                <w:highlight w:val="yellow"/>
              </w:rPr>
              <w:t>5</w:t>
            </w:r>
            <w:r w:rsidR="009802DC" w:rsidRPr="00CD2EF6">
              <w:rPr>
                <w:rFonts w:ascii="Arial Narrow" w:hAnsi="Arial Narrow"/>
                <w:highlight w:val="yellow"/>
              </w:rPr>
              <w:t>.</w:t>
            </w:r>
            <w:r w:rsidR="006C1460" w:rsidRPr="00CD2EF6">
              <w:rPr>
                <w:rFonts w:ascii="Arial Narrow" w:hAnsi="Arial Narrow"/>
                <w:highlight w:val="yellow"/>
              </w:rPr>
              <w:t xml:space="preserve"> zo dňa </w:t>
            </w:r>
            <w:r w:rsidR="0067305F">
              <w:rPr>
                <w:rFonts w:ascii="Arial Narrow" w:hAnsi="Arial Narrow"/>
                <w:highlight w:val="yellow"/>
              </w:rPr>
              <w:t>........................</w:t>
            </w:r>
            <w:r w:rsidR="006C1460" w:rsidRPr="00CD2EF6">
              <w:rPr>
                <w:rFonts w:ascii="Arial Narrow" w:hAnsi="Arial Narrow"/>
                <w:highlight w:val="yellow"/>
              </w:rPr>
              <w:t xml:space="preserve"> pod značkou</w:t>
            </w:r>
            <w:r w:rsidR="00C93C76" w:rsidRPr="00CD2EF6">
              <w:rPr>
                <w:rFonts w:ascii="Arial Narrow" w:hAnsi="Arial Narrow"/>
                <w:highlight w:val="yellow"/>
              </w:rPr>
              <w:t xml:space="preserve"> </w:t>
            </w:r>
            <w:r w:rsidR="0067305F">
              <w:rPr>
                <w:rFonts w:ascii="Arial Narrow" w:hAnsi="Arial Narrow"/>
              </w:rPr>
              <w:t>..................</w:t>
            </w:r>
          </w:p>
          <w:p w14:paraId="03CF9F4C" w14:textId="77777777" w:rsidR="00C92A60" w:rsidRPr="001D21FD" w:rsidRDefault="00C92A60" w:rsidP="000304F2">
            <w:pPr>
              <w:jc w:val="both"/>
              <w:rPr>
                <w:rFonts w:ascii="Arial Narrow" w:hAnsi="Arial Narrow"/>
              </w:rPr>
            </w:pPr>
          </w:p>
        </w:tc>
      </w:tr>
    </w:tbl>
    <w:p w14:paraId="6AFAEE2F" w14:textId="77777777" w:rsidR="001B1379" w:rsidRPr="001D21FD" w:rsidRDefault="001B1379" w:rsidP="001B1379">
      <w:pPr>
        <w:rPr>
          <w:rFonts w:ascii="Arial Narrow" w:hAnsi="Arial Narrow"/>
        </w:rPr>
      </w:pPr>
    </w:p>
    <w:p w14:paraId="379067F4" w14:textId="77777777"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14:paraId="39F0BE41" w14:textId="77777777"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14:paraId="58A16025" w14:textId="77777777" w:rsidTr="000304F2">
        <w:trPr>
          <w:trHeight w:val="1182"/>
        </w:trPr>
        <w:tc>
          <w:tcPr>
            <w:tcW w:w="9180" w:type="dxa"/>
            <w:shd w:val="clear" w:color="auto" w:fill="EEECE1"/>
          </w:tcPr>
          <w:p w14:paraId="63BF8972" w14:textId="77777777" w:rsidR="00C87E61" w:rsidRDefault="00C87E61" w:rsidP="000304F2">
            <w:pPr>
              <w:jc w:val="both"/>
              <w:rPr>
                <w:rFonts w:ascii="Arial Narrow" w:hAnsi="Arial Narrow"/>
              </w:rPr>
            </w:pPr>
          </w:p>
          <w:p w14:paraId="4608BF58" w14:textId="77777777"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1F248BA" w14:textId="77777777"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4989"/>
      </w:tblGrid>
      <w:tr w:rsidR="001B1379" w:rsidRPr="001D21FD" w14:paraId="78173F55" w14:textId="77777777" w:rsidTr="00BB3189">
        <w:trPr>
          <w:trHeight w:val="292"/>
        </w:trPr>
        <w:tc>
          <w:tcPr>
            <w:tcW w:w="4191" w:type="dxa"/>
          </w:tcPr>
          <w:p w14:paraId="06DCE6E2" w14:textId="77777777"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989" w:type="dxa"/>
          </w:tcPr>
          <w:p w14:paraId="63922160" w14:textId="77777777" w:rsidR="001B1379" w:rsidRPr="001D21FD" w:rsidRDefault="001B1379" w:rsidP="000304F2">
            <w:pPr>
              <w:rPr>
                <w:rFonts w:ascii="Arial Narrow" w:hAnsi="Arial Narrow"/>
                <w:b/>
              </w:rPr>
            </w:pPr>
            <w:r w:rsidRPr="001D21FD">
              <w:rPr>
                <w:rFonts w:ascii="Arial Narrow" w:hAnsi="Arial Narrow"/>
                <w:b/>
              </w:rPr>
              <w:t>Odpoveď:</w:t>
            </w:r>
          </w:p>
        </w:tc>
      </w:tr>
      <w:tr w:rsidR="00BB3189" w:rsidRPr="001D21FD" w14:paraId="03E2B1B0" w14:textId="77777777" w:rsidTr="00BB3189">
        <w:trPr>
          <w:trHeight w:val="292"/>
        </w:trPr>
        <w:tc>
          <w:tcPr>
            <w:tcW w:w="4191" w:type="dxa"/>
          </w:tcPr>
          <w:p w14:paraId="2EE58974" w14:textId="77777777" w:rsidR="00BB3189" w:rsidRPr="001D21FD" w:rsidRDefault="00BB3189" w:rsidP="00BB3189">
            <w:pPr>
              <w:jc w:val="both"/>
              <w:rPr>
                <w:rFonts w:ascii="Arial Narrow" w:hAnsi="Arial Narrow"/>
              </w:rPr>
            </w:pPr>
            <w:r w:rsidRPr="001D21FD">
              <w:rPr>
                <w:rFonts w:ascii="Arial Narrow" w:hAnsi="Arial Narrow"/>
              </w:rPr>
              <w:t xml:space="preserve">Názov: </w:t>
            </w:r>
          </w:p>
        </w:tc>
        <w:tc>
          <w:tcPr>
            <w:tcW w:w="4989" w:type="dxa"/>
          </w:tcPr>
          <w:p w14:paraId="36D6FE6F" w14:textId="77777777" w:rsidR="00F24D31" w:rsidRPr="00A67E1C" w:rsidRDefault="00F24D31" w:rsidP="00F24D31">
            <w:pPr>
              <w:pStyle w:val="Odsekzoznamu"/>
              <w:tabs>
                <w:tab w:val="left" w:pos="567"/>
              </w:tabs>
              <w:autoSpaceDE w:val="0"/>
              <w:autoSpaceDN w:val="0"/>
              <w:adjustRightInd w:val="0"/>
              <w:ind w:left="567" w:hanging="567"/>
              <w:rPr>
                <w:rFonts w:ascii="Arial Narrow" w:hAnsi="Arial Narrow" w:cstheme="minorHAnsi"/>
                <w:b/>
              </w:rPr>
            </w:pPr>
            <w:r w:rsidRPr="00A67E1C">
              <w:rPr>
                <w:rFonts w:ascii="Arial Narrow" w:hAnsi="Arial Narrow" w:cstheme="minorHAnsi"/>
                <w:b/>
              </w:rPr>
              <w:t xml:space="preserve">Bratislavská vodárenská spoločnosť, a. s. </w:t>
            </w:r>
          </w:p>
          <w:p w14:paraId="70EBB340" w14:textId="77777777" w:rsidR="00F24D31" w:rsidRPr="00A67E1C" w:rsidRDefault="00F24D31" w:rsidP="00F24D31">
            <w:pPr>
              <w:pStyle w:val="Nadpis7"/>
              <w:tabs>
                <w:tab w:val="left" w:pos="-284"/>
                <w:tab w:val="left" w:pos="2127"/>
                <w:tab w:val="left" w:pos="4395"/>
              </w:tabs>
              <w:rPr>
                <w:rFonts w:ascii="Arial Narrow" w:hAnsi="Arial Narrow" w:cstheme="minorHAnsi"/>
                <w:b w:val="0"/>
                <w:szCs w:val="20"/>
                <w:u w:val="none"/>
              </w:rPr>
            </w:pPr>
            <w:r w:rsidRPr="00A67E1C">
              <w:rPr>
                <w:rFonts w:ascii="Arial Narrow" w:hAnsi="Arial Narrow" w:cstheme="minorHAnsi"/>
                <w:b w:val="0"/>
                <w:szCs w:val="20"/>
                <w:u w:val="none"/>
              </w:rPr>
              <w:t>Prešovská 48, 826 46 Bratislava</w:t>
            </w:r>
            <w:r w:rsidRPr="00A67E1C">
              <w:rPr>
                <w:rFonts w:ascii="Arial Narrow" w:hAnsi="Arial Narrow" w:cstheme="minorHAnsi"/>
                <w:b w:val="0"/>
                <w:szCs w:val="20"/>
                <w:u w:val="none"/>
                <w:lang w:val="sk-SK"/>
              </w:rPr>
              <w:t xml:space="preserve">, </w:t>
            </w:r>
            <w:r w:rsidRPr="00A67E1C">
              <w:rPr>
                <w:rFonts w:ascii="Arial Narrow" w:hAnsi="Arial Narrow" w:cstheme="minorHAnsi"/>
                <w:b w:val="0"/>
                <w:szCs w:val="20"/>
                <w:u w:val="none"/>
              </w:rPr>
              <w:t>IČO: 35 850 370</w:t>
            </w:r>
          </w:p>
          <w:p w14:paraId="1D4890AB" w14:textId="77777777" w:rsidR="00861BF6" w:rsidRPr="00A67E1C" w:rsidRDefault="00861BF6" w:rsidP="003B5452">
            <w:pPr>
              <w:rPr>
                <w:rFonts w:ascii="Arial Narrow" w:hAnsi="Arial Narrow" w:cstheme="minorHAnsi"/>
                <w:b/>
              </w:rPr>
            </w:pPr>
          </w:p>
        </w:tc>
      </w:tr>
      <w:tr w:rsidR="00BB3189" w:rsidRPr="001D21FD" w14:paraId="71EC96FA" w14:textId="77777777" w:rsidTr="00BB3189">
        <w:trPr>
          <w:trHeight w:val="292"/>
        </w:trPr>
        <w:tc>
          <w:tcPr>
            <w:tcW w:w="4191" w:type="dxa"/>
          </w:tcPr>
          <w:p w14:paraId="2AC75DF1" w14:textId="77777777" w:rsidR="00BB3189" w:rsidRPr="001D21FD" w:rsidRDefault="00BB3189" w:rsidP="00BB3189">
            <w:pPr>
              <w:jc w:val="both"/>
              <w:rPr>
                <w:rFonts w:ascii="Arial Narrow" w:hAnsi="Arial Narrow"/>
                <w:b/>
              </w:rPr>
            </w:pPr>
            <w:r w:rsidRPr="001D21FD">
              <w:rPr>
                <w:rFonts w:ascii="Arial Narrow" w:hAnsi="Arial Narrow"/>
                <w:b/>
              </w:rPr>
              <w:t>O aké obstarávanie ide?</w:t>
            </w:r>
          </w:p>
        </w:tc>
        <w:tc>
          <w:tcPr>
            <w:tcW w:w="4989" w:type="dxa"/>
          </w:tcPr>
          <w:p w14:paraId="3D6BB873" w14:textId="756F6BAD" w:rsidR="00BB3189" w:rsidRPr="00A67E1C" w:rsidRDefault="00F23153" w:rsidP="00861BF6">
            <w:pPr>
              <w:rPr>
                <w:rFonts w:ascii="Arial Narrow" w:hAnsi="Arial Narrow"/>
              </w:rPr>
            </w:pPr>
            <w:r>
              <w:rPr>
                <w:rFonts w:ascii="Arial Narrow" w:hAnsi="Arial Narrow"/>
              </w:rPr>
              <w:t>na</w:t>
            </w:r>
            <w:r w:rsidR="00861BF6" w:rsidRPr="00A67E1C">
              <w:rPr>
                <w:rFonts w:ascii="Arial Narrow" w:hAnsi="Arial Narrow"/>
              </w:rPr>
              <w:t>dlimitná</w:t>
            </w:r>
            <w:r w:rsidR="00C93C76" w:rsidRPr="00A67E1C">
              <w:rPr>
                <w:rFonts w:ascii="Arial Narrow" w:hAnsi="Arial Narrow"/>
              </w:rPr>
              <w:t xml:space="preserve"> zákazka</w:t>
            </w:r>
          </w:p>
          <w:p w14:paraId="688FDBB5" w14:textId="77777777" w:rsidR="00861BF6" w:rsidRPr="00A67E1C" w:rsidRDefault="00861BF6" w:rsidP="00861BF6">
            <w:pPr>
              <w:rPr>
                <w:rFonts w:ascii="Arial Narrow" w:hAnsi="Arial Narrow"/>
                <w:b/>
              </w:rPr>
            </w:pPr>
          </w:p>
        </w:tc>
      </w:tr>
      <w:tr w:rsidR="00BB3189" w:rsidRPr="001D21FD" w14:paraId="41935592" w14:textId="77777777" w:rsidTr="00BB3189">
        <w:trPr>
          <w:trHeight w:val="292"/>
        </w:trPr>
        <w:tc>
          <w:tcPr>
            <w:tcW w:w="4191" w:type="dxa"/>
          </w:tcPr>
          <w:p w14:paraId="1C68E810" w14:textId="77777777" w:rsidR="00BB3189" w:rsidRPr="001D21FD" w:rsidRDefault="00BB3189" w:rsidP="00BB3189">
            <w:pPr>
              <w:jc w:val="both"/>
              <w:rPr>
                <w:rFonts w:ascii="Arial Narrow" w:hAnsi="Arial Narrow"/>
              </w:rPr>
            </w:pPr>
            <w:r w:rsidRPr="001D21FD">
              <w:rPr>
                <w:rFonts w:ascii="Arial Narrow" w:hAnsi="Arial Narrow"/>
              </w:rPr>
              <w:t>Názov alebo skrátený opis obstarávania</w:t>
            </w:r>
            <w:r w:rsidRPr="001D21FD">
              <w:rPr>
                <w:rStyle w:val="Odkaznapoznmkupodiarou"/>
                <w:rFonts w:ascii="Arial Narrow" w:hAnsi="Arial Narrow"/>
              </w:rPr>
              <w:footnoteReference w:id="4"/>
            </w:r>
          </w:p>
        </w:tc>
        <w:tc>
          <w:tcPr>
            <w:tcW w:w="4989" w:type="dxa"/>
          </w:tcPr>
          <w:p w14:paraId="7F9B6F5F" w14:textId="77777777" w:rsidR="00BB3189" w:rsidRPr="00A67E1C" w:rsidRDefault="000202B3" w:rsidP="003B5452">
            <w:pPr>
              <w:ind w:right="33"/>
              <w:jc w:val="both"/>
              <w:rPr>
                <w:rFonts w:ascii="Arial Narrow" w:hAnsi="Arial Narrow"/>
                <w:b/>
                <w:spacing w:val="-2"/>
              </w:rPr>
            </w:pPr>
            <w:r>
              <w:rPr>
                <w:rFonts w:ascii="Arial Narrow" w:hAnsi="Arial Narrow"/>
                <w:b/>
                <w:spacing w:val="-2"/>
              </w:rPr>
              <w:t>Mechanické vodomery</w:t>
            </w:r>
          </w:p>
          <w:p w14:paraId="090C8D3F" w14:textId="77777777" w:rsidR="00861BF6" w:rsidRPr="00A67E1C" w:rsidRDefault="00861BF6" w:rsidP="003B5452">
            <w:pPr>
              <w:ind w:right="33"/>
              <w:jc w:val="both"/>
              <w:rPr>
                <w:rFonts w:ascii="Arial Narrow" w:hAnsi="Arial Narrow"/>
                <w:b/>
                <w:spacing w:val="-2"/>
              </w:rPr>
            </w:pPr>
          </w:p>
        </w:tc>
      </w:tr>
      <w:tr w:rsidR="00BB3189" w:rsidRPr="001D21FD" w14:paraId="54FC743F" w14:textId="77777777" w:rsidTr="00BB3189">
        <w:trPr>
          <w:trHeight w:val="535"/>
        </w:trPr>
        <w:tc>
          <w:tcPr>
            <w:tcW w:w="4191" w:type="dxa"/>
          </w:tcPr>
          <w:p w14:paraId="4C4697E8" w14:textId="77777777" w:rsidR="00BB3189" w:rsidRPr="00AA4FB5" w:rsidRDefault="00BB3189" w:rsidP="00BB3189">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989" w:type="dxa"/>
          </w:tcPr>
          <w:p w14:paraId="4B3E7F44" w14:textId="77777777" w:rsidR="00BB3189" w:rsidRPr="00A67E1C" w:rsidRDefault="00BB3189" w:rsidP="00BB3189">
            <w:pPr>
              <w:rPr>
                <w:rFonts w:ascii="Arial Narrow" w:hAnsi="Arial Narrow"/>
                <w:highlight w:val="yellow"/>
              </w:rPr>
            </w:pPr>
          </w:p>
          <w:p w14:paraId="37A52154" w14:textId="77777777" w:rsidR="00BB3189" w:rsidRPr="00A67E1C" w:rsidRDefault="000202B3" w:rsidP="003B5452">
            <w:pPr>
              <w:rPr>
                <w:rFonts w:ascii="Arial Narrow" w:hAnsi="Arial Narrow"/>
                <w:highlight w:val="yellow"/>
              </w:rPr>
            </w:pPr>
            <w:r>
              <w:rPr>
                <w:rFonts w:ascii="Arial Narrow" w:hAnsi="Arial Narrow"/>
                <w:highlight w:val="yellow"/>
              </w:rPr>
              <w:t>ID zákazky v profile obstarávateľa</w:t>
            </w:r>
          </w:p>
        </w:tc>
      </w:tr>
    </w:tbl>
    <w:p w14:paraId="740481D4" w14:textId="77777777"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14:paraId="49F8491B" w14:textId="77777777" w:rsidTr="000304F2">
        <w:tc>
          <w:tcPr>
            <w:tcW w:w="9180" w:type="dxa"/>
            <w:shd w:val="clear" w:color="auto" w:fill="EEECE1"/>
          </w:tcPr>
          <w:p w14:paraId="6BF5A643" w14:textId="77777777"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14:paraId="551978E2" w14:textId="77777777" w:rsidR="001B1379" w:rsidRPr="001D21FD" w:rsidRDefault="001B1379" w:rsidP="001B1379">
      <w:pPr>
        <w:rPr>
          <w:rFonts w:ascii="Arial Narrow" w:hAnsi="Arial Narrow"/>
        </w:rPr>
      </w:pPr>
    </w:p>
    <w:p w14:paraId="4D3F5B67" w14:textId="77777777" w:rsidR="00A56929" w:rsidRDefault="00A56929" w:rsidP="00553FC0">
      <w:pPr>
        <w:jc w:val="center"/>
        <w:rPr>
          <w:rFonts w:ascii="Arial Narrow" w:hAnsi="Arial Narrow"/>
          <w:b/>
        </w:rPr>
      </w:pPr>
    </w:p>
    <w:p w14:paraId="12A26E70" w14:textId="77777777" w:rsidR="00A56929" w:rsidRDefault="00A56929" w:rsidP="00553FC0">
      <w:pPr>
        <w:jc w:val="center"/>
        <w:rPr>
          <w:rFonts w:ascii="Arial Narrow" w:hAnsi="Arial Narrow"/>
          <w:b/>
        </w:rPr>
      </w:pPr>
    </w:p>
    <w:p w14:paraId="7C73875D" w14:textId="77777777" w:rsidR="00A56929" w:rsidRDefault="00A56929" w:rsidP="00553FC0">
      <w:pPr>
        <w:jc w:val="center"/>
        <w:rPr>
          <w:rFonts w:ascii="Arial Narrow" w:hAnsi="Arial Narrow"/>
          <w:b/>
        </w:rPr>
      </w:pPr>
    </w:p>
    <w:p w14:paraId="771D0254" w14:textId="77777777" w:rsidR="00553FC0" w:rsidRPr="00755881" w:rsidRDefault="00553FC0" w:rsidP="00553FC0">
      <w:pPr>
        <w:jc w:val="center"/>
        <w:rPr>
          <w:rFonts w:ascii="Arial Narrow" w:hAnsi="Arial Narrow"/>
          <w:b/>
          <w:sz w:val="22"/>
          <w:szCs w:val="22"/>
        </w:rPr>
      </w:pPr>
      <w:r w:rsidRPr="00755881">
        <w:rPr>
          <w:rFonts w:ascii="Arial Narrow" w:hAnsi="Arial Narrow"/>
          <w:b/>
          <w:sz w:val="22"/>
          <w:szCs w:val="22"/>
        </w:rPr>
        <w:t>Časť II : Informácie týkajúce sa hospodárskeho subjektu</w:t>
      </w:r>
    </w:p>
    <w:p w14:paraId="2EEF40FC" w14:textId="77777777" w:rsidR="00553FC0" w:rsidRPr="001D21FD" w:rsidRDefault="00553FC0" w:rsidP="00553FC0">
      <w:pPr>
        <w:jc w:val="center"/>
        <w:rPr>
          <w:rFonts w:ascii="Arial Narrow" w:hAnsi="Arial Narrow"/>
        </w:rPr>
      </w:pPr>
    </w:p>
    <w:p w14:paraId="2B9CCFC0" w14:textId="77777777"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14:paraId="39DAC82D" w14:textId="77777777"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47FEC45D" w14:textId="77777777" w:rsidTr="000304F2">
        <w:trPr>
          <w:trHeight w:val="283"/>
        </w:trPr>
        <w:tc>
          <w:tcPr>
            <w:tcW w:w="4870" w:type="dxa"/>
          </w:tcPr>
          <w:p w14:paraId="193E2E82" w14:textId="77777777"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14:paraId="018AE1A2"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0732BFBD" w14:textId="77777777" w:rsidTr="000304F2">
        <w:trPr>
          <w:trHeight w:val="283"/>
        </w:trPr>
        <w:tc>
          <w:tcPr>
            <w:tcW w:w="4870" w:type="dxa"/>
          </w:tcPr>
          <w:p w14:paraId="13C00CB0" w14:textId="77777777"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14:paraId="49B38644" w14:textId="77777777" w:rsidR="00553FC0" w:rsidRPr="001D21FD" w:rsidRDefault="00553FC0" w:rsidP="000304F2">
            <w:pPr>
              <w:rPr>
                <w:rFonts w:ascii="Arial Narrow" w:hAnsi="Arial Narrow"/>
              </w:rPr>
            </w:pPr>
            <w:r w:rsidRPr="001D21FD">
              <w:rPr>
                <w:rFonts w:ascii="Arial Narrow" w:hAnsi="Arial Narrow"/>
              </w:rPr>
              <w:t>[  ]</w:t>
            </w:r>
          </w:p>
        </w:tc>
      </w:tr>
      <w:tr w:rsidR="00553FC0" w:rsidRPr="001D21FD" w14:paraId="34B37851" w14:textId="77777777" w:rsidTr="000304F2">
        <w:trPr>
          <w:trHeight w:val="1391"/>
        </w:trPr>
        <w:tc>
          <w:tcPr>
            <w:tcW w:w="4870" w:type="dxa"/>
          </w:tcPr>
          <w:p w14:paraId="40F271C1" w14:textId="77777777" w:rsidR="00553FC0" w:rsidRPr="001D21FD" w:rsidRDefault="00553FC0" w:rsidP="000304F2">
            <w:pPr>
              <w:rPr>
                <w:rFonts w:ascii="Arial Narrow" w:hAnsi="Arial Narrow"/>
              </w:rPr>
            </w:pPr>
            <w:r w:rsidRPr="001D21FD">
              <w:rPr>
                <w:rFonts w:ascii="Arial Narrow" w:hAnsi="Arial Narrow"/>
              </w:rPr>
              <w:t>Identifikačné číslo pre DPH, ak sa uplatňuje:</w:t>
            </w:r>
          </w:p>
          <w:p w14:paraId="3002C684" w14:textId="77777777" w:rsidR="00553FC0" w:rsidRPr="001D21FD" w:rsidRDefault="00553FC0" w:rsidP="000304F2">
            <w:pPr>
              <w:rPr>
                <w:rFonts w:ascii="Arial Narrow" w:hAnsi="Arial Narrow"/>
              </w:rPr>
            </w:pPr>
          </w:p>
          <w:p w14:paraId="758681C7" w14:textId="77777777"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14:paraId="442DA89A" w14:textId="77777777" w:rsidR="00553FC0" w:rsidRPr="001D21FD" w:rsidRDefault="00553FC0" w:rsidP="000304F2">
            <w:pPr>
              <w:rPr>
                <w:rFonts w:ascii="Arial Narrow" w:hAnsi="Arial Narrow"/>
              </w:rPr>
            </w:pPr>
            <w:r w:rsidRPr="001D21FD">
              <w:rPr>
                <w:rFonts w:ascii="Arial Narrow" w:hAnsi="Arial Narrow"/>
              </w:rPr>
              <w:t>[  ]</w:t>
            </w:r>
          </w:p>
          <w:p w14:paraId="26A9F8C9" w14:textId="77777777" w:rsidR="00553FC0" w:rsidRPr="001D21FD" w:rsidRDefault="00553FC0" w:rsidP="000304F2">
            <w:pPr>
              <w:rPr>
                <w:rFonts w:ascii="Arial Narrow" w:hAnsi="Arial Narrow"/>
              </w:rPr>
            </w:pPr>
          </w:p>
          <w:p w14:paraId="61B9EC84" w14:textId="77777777" w:rsidR="00553FC0" w:rsidRPr="001D21FD" w:rsidRDefault="00553FC0" w:rsidP="000304F2">
            <w:pPr>
              <w:rPr>
                <w:rFonts w:ascii="Arial Narrow" w:hAnsi="Arial Narrow"/>
              </w:rPr>
            </w:pPr>
            <w:r w:rsidRPr="001D21FD">
              <w:rPr>
                <w:rFonts w:ascii="Arial Narrow" w:hAnsi="Arial Narrow"/>
              </w:rPr>
              <w:t>[  ]</w:t>
            </w:r>
          </w:p>
        </w:tc>
      </w:tr>
      <w:tr w:rsidR="00553FC0" w:rsidRPr="001D21FD" w14:paraId="60CC9058" w14:textId="77777777" w:rsidTr="000304F2">
        <w:trPr>
          <w:trHeight w:val="438"/>
        </w:trPr>
        <w:tc>
          <w:tcPr>
            <w:tcW w:w="4870" w:type="dxa"/>
          </w:tcPr>
          <w:p w14:paraId="641B98A2" w14:textId="77777777"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14:paraId="11BB7D8F"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7E71BD74" w14:textId="77777777" w:rsidTr="000304F2">
        <w:trPr>
          <w:trHeight w:val="283"/>
        </w:trPr>
        <w:tc>
          <w:tcPr>
            <w:tcW w:w="4870" w:type="dxa"/>
          </w:tcPr>
          <w:p w14:paraId="22CA5F0E" w14:textId="77777777"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14:paraId="48AD62D1" w14:textId="77777777" w:rsidR="00553FC0" w:rsidRPr="001D21FD" w:rsidRDefault="00553FC0" w:rsidP="000304F2">
            <w:pPr>
              <w:rPr>
                <w:rFonts w:ascii="Arial Narrow" w:hAnsi="Arial Narrow"/>
              </w:rPr>
            </w:pPr>
            <w:r w:rsidRPr="001D21FD">
              <w:rPr>
                <w:rFonts w:ascii="Arial Narrow" w:hAnsi="Arial Narrow"/>
              </w:rPr>
              <w:t>Telefón:</w:t>
            </w:r>
          </w:p>
          <w:p w14:paraId="3EB4D7BF" w14:textId="77777777" w:rsidR="00553FC0" w:rsidRPr="001D21FD" w:rsidRDefault="00553FC0" w:rsidP="000304F2">
            <w:pPr>
              <w:rPr>
                <w:rFonts w:ascii="Arial Narrow" w:hAnsi="Arial Narrow"/>
              </w:rPr>
            </w:pPr>
            <w:r w:rsidRPr="001D21FD">
              <w:rPr>
                <w:rFonts w:ascii="Arial Narrow" w:hAnsi="Arial Narrow"/>
              </w:rPr>
              <w:t>E-mail:</w:t>
            </w:r>
          </w:p>
          <w:p w14:paraId="3AC5A2D6" w14:textId="77777777"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14:paraId="4B04CD86" w14:textId="77777777" w:rsidR="00553FC0" w:rsidRPr="001D21FD" w:rsidRDefault="00553FC0" w:rsidP="000304F2">
            <w:pPr>
              <w:rPr>
                <w:rFonts w:ascii="Arial Narrow" w:hAnsi="Arial Narrow"/>
              </w:rPr>
            </w:pPr>
            <w:r w:rsidRPr="001D21FD">
              <w:rPr>
                <w:rFonts w:ascii="Arial Narrow" w:hAnsi="Arial Narrow"/>
              </w:rPr>
              <w:t>[...........]</w:t>
            </w:r>
          </w:p>
          <w:p w14:paraId="124D6918" w14:textId="77777777" w:rsidR="00553FC0" w:rsidRPr="001D21FD" w:rsidRDefault="00553FC0" w:rsidP="000304F2">
            <w:pPr>
              <w:rPr>
                <w:rFonts w:ascii="Arial Narrow" w:hAnsi="Arial Narrow"/>
              </w:rPr>
            </w:pPr>
            <w:r w:rsidRPr="001D21FD">
              <w:rPr>
                <w:rFonts w:ascii="Arial Narrow" w:hAnsi="Arial Narrow"/>
              </w:rPr>
              <w:t>[...........]</w:t>
            </w:r>
          </w:p>
          <w:p w14:paraId="3EC58846" w14:textId="77777777" w:rsidR="00553FC0" w:rsidRPr="001D21FD" w:rsidRDefault="00553FC0" w:rsidP="000304F2">
            <w:pPr>
              <w:rPr>
                <w:rFonts w:ascii="Arial Narrow" w:hAnsi="Arial Narrow"/>
              </w:rPr>
            </w:pPr>
            <w:r w:rsidRPr="001D21FD">
              <w:rPr>
                <w:rFonts w:ascii="Arial Narrow" w:hAnsi="Arial Narrow"/>
              </w:rPr>
              <w:t>[...........]</w:t>
            </w:r>
          </w:p>
          <w:p w14:paraId="3B09B501"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364AF78E" w14:textId="77777777" w:rsidTr="000304F2">
        <w:trPr>
          <w:trHeight w:val="283"/>
        </w:trPr>
        <w:tc>
          <w:tcPr>
            <w:tcW w:w="4870" w:type="dxa"/>
          </w:tcPr>
          <w:p w14:paraId="6C7E0007" w14:textId="77777777"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14:paraId="38D3F42B"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5A34F108" w14:textId="77777777" w:rsidTr="000304F2">
        <w:trPr>
          <w:trHeight w:val="283"/>
        </w:trPr>
        <w:tc>
          <w:tcPr>
            <w:tcW w:w="4870" w:type="dxa"/>
          </w:tcPr>
          <w:p w14:paraId="7507C592" w14:textId="77777777"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14:paraId="46335AB7" w14:textId="77777777" w:rsidR="00553FC0" w:rsidRPr="001D21FD" w:rsidRDefault="00553FC0" w:rsidP="000304F2">
            <w:pPr>
              <w:jc w:val="both"/>
              <w:rPr>
                <w:rFonts w:ascii="Arial Narrow" w:hAnsi="Arial Narrow"/>
              </w:rPr>
            </w:pPr>
          </w:p>
          <w:p w14:paraId="3B2BEEE1" w14:textId="77777777" w:rsidR="00553FC0" w:rsidRPr="001D21FD" w:rsidRDefault="00570CCE" w:rsidP="000304F2">
            <w:pPr>
              <w:jc w:val="both"/>
              <w:rPr>
                <w:rFonts w:ascii="Arial Narrow" w:hAnsi="Arial Narrow"/>
              </w:rPr>
            </w:pPr>
            <w:r>
              <w:rPr>
                <w:rFonts w:ascii="Arial Narrow" w:hAnsi="Arial Narrow"/>
                <w:lang w:eastAsia="en-US"/>
              </w:rPr>
              <w:pict w14:anchorId="6A604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25pt">
                  <v:imagedata r:id="rId9" o:title=""/>
                </v:shape>
              </w:pict>
            </w:r>
            <w:r w:rsidR="00553FC0" w:rsidRPr="001D21FD">
              <w:rPr>
                <w:rFonts w:ascii="Arial Narrow" w:hAnsi="Arial Narrow"/>
              </w:rPr>
              <w:t xml:space="preserve">   </w:t>
            </w:r>
            <w:r>
              <w:rPr>
                <w:rFonts w:ascii="Arial Narrow" w:hAnsi="Arial Narrow"/>
                <w:lang w:eastAsia="en-US"/>
              </w:rPr>
              <w:pict w14:anchorId="09B153FC">
                <v:shape id="_x0000_i1026" type="#_x0000_t75" style="width:45pt;height:20.25pt">
                  <v:imagedata r:id="rId10" o:title=""/>
                </v:shape>
              </w:pict>
            </w:r>
            <w:r w:rsidR="00553FC0" w:rsidRPr="001D21FD">
              <w:rPr>
                <w:rFonts w:ascii="Arial Narrow" w:hAnsi="Arial Narrow"/>
              </w:rPr>
              <w:t xml:space="preserve">  </w:t>
            </w:r>
          </w:p>
          <w:p w14:paraId="1F7803C2" w14:textId="77777777" w:rsidR="00553FC0" w:rsidRPr="001D21FD" w:rsidRDefault="00553FC0" w:rsidP="000304F2">
            <w:pPr>
              <w:jc w:val="both"/>
              <w:rPr>
                <w:rFonts w:ascii="Arial Narrow" w:hAnsi="Arial Narrow"/>
              </w:rPr>
            </w:pPr>
          </w:p>
        </w:tc>
      </w:tr>
      <w:tr w:rsidR="00553FC0" w:rsidRPr="001D21FD" w14:paraId="34924AA7" w14:textId="77777777" w:rsidTr="000304F2">
        <w:trPr>
          <w:trHeight w:val="283"/>
        </w:trPr>
        <w:tc>
          <w:tcPr>
            <w:tcW w:w="4870" w:type="dxa"/>
          </w:tcPr>
          <w:p w14:paraId="3C0FABA7" w14:textId="77777777"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14:paraId="40390726" w14:textId="77777777" w:rsidR="00553FC0" w:rsidRPr="001D21FD" w:rsidRDefault="00553FC0" w:rsidP="000304F2">
            <w:pPr>
              <w:jc w:val="both"/>
              <w:rPr>
                <w:rFonts w:ascii="Arial Narrow" w:hAnsi="Arial Narrow"/>
                <w:b/>
              </w:rPr>
            </w:pPr>
            <w:r w:rsidRPr="001D21FD">
              <w:rPr>
                <w:rFonts w:ascii="Arial Narrow" w:hAnsi="Arial Narrow"/>
                <w:b/>
              </w:rPr>
              <w:t>Ak áno,</w:t>
            </w:r>
          </w:p>
          <w:p w14:paraId="66D422B5" w14:textId="77777777" w:rsidR="00553FC0" w:rsidRPr="001D21FD" w:rsidRDefault="00553FC0" w:rsidP="000304F2">
            <w:pPr>
              <w:jc w:val="both"/>
              <w:rPr>
                <w:rFonts w:ascii="Arial Narrow" w:hAnsi="Arial Narrow"/>
              </w:rPr>
            </w:pPr>
          </w:p>
          <w:p w14:paraId="734454CA" w14:textId="77777777"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14:paraId="1F75BDD3" w14:textId="77777777" w:rsidR="00553FC0" w:rsidRPr="001D21FD" w:rsidRDefault="00553FC0" w:rsidP="000304F2">
            <w:pPr>
              <w:jc w:val="both"/>
              <w:rPr>
                <w:rFonts w:ascii="Arial Narrow" w:hAnsi="Arial Narrow"/>
              </w:rPr>
            </w:pPr>
          </w:p>
          <w:p w14:paraId="0300059F" w14:textId="77777777"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14:paraId="32E4608E" w14:textId="77777777" w:rsidR="00553FC0" w:rsidRPr="001D21FD" w:rsidRDefault="00553FC0" w:rsidP="000304F2">
            <w:pPr>
              <w:rPr>
                <w:rFonts w:ascii="Arial Narrow" w:hAnsi="Arial Narrow"/>
              </w:rPr>
            </w:pPr>
          </w:p>
          <w:p w14:paraId="7E58FF7A" w14:textId="77777777" w:rsidR="00553FC0" w:rsidRPr="001D21FD" w:rsidRDefault="00570CCE" w:rsidP="000304F2">
            <w:pPr>
              <w:jc w:val="both"/>
              <w:rPr>
                <w:rFonts w:ascii="Arial Narrow" w:hAnsi="Arial Narrow"/>
              </w:rPr>
            </w:pPr>
            <w:r>
              <w:rPr>
                <w:rFonts w:ascii="Arial Narrow" w:hAnsi="Arial Narrow"/>
                <w:lang w:eastAsia="en-US"/>
              </w:rPr>
              <w:pict w14:anchorId="72EFAEF4">
                <v:shape id="_x0000_i1027" type="#_x0000_t75" style="width:42pt;height:20.25pt">
                  <v:imagedata r:id="rId11" o:title=""/>
                </v:shape>
              </w:pict>
            </w:r>
            <w:r w:rsidR="00553FC0" w:rsidRPr="001D21FD">
              <w:rPr>
                <w:rFonts w:ascii="Arial Narrow" w:hAnsi="Arial Narrow"/>
              </w:rPr>
              <w:t xml:space="preserve">   </w:t>
            </w:r>
            <w:r>
              <w:rPr>
                <w:rFonts w:ascii="Arial Narrow" w:hAnsi="Arial Narrow"/>
                <w:lang w:eastAsia="en-US"/>
              </w:rPr>
              <w:pict w14:anchorId="7017C09F">
                <v:shape id="_x0000_i1028" type="#_x0000_t75" style="width:45pt;height:20.25pt">
                  <v:imagedata r:id="rId12" o:title=""/>
                </v:shape>
              </w:pict>
            </w:r>
            <w:r w:rsidR="00553FC0" w:rsidRPr="001D21FD">
              <w:rPr>
                <w:rFonts w:ascii="Arial Narrow" w:hAnsi="Arial Narrow"/>
              </w:rPr>
              <w:t xml:space="preserve">  </w:t>
            </w:r>
          </w:p>
          <w:p w14:paraId="374DDEA3" w14:textId="77777777" w:rsidR="00553FC0" w:rsidRPr="001D21FD" w:rsidRDefault="00553FC0" w:rsidP="000304F2">
            <w:pPr>
              <w:rPr>
                <w:rFonts w:ascii="Arial Narrow" w:hAnsi="Arial Narrow"/>
              </w:rPr>
            </w:pPr>
          </w:p>
          <w:p w14:paraId="4162DBAC" w14:textId="77777777" w:rsidR="00553FC0" w:rsidRPr="001D21FD" w:rsidRDefault="00553FC0" w:rsidP="000304F2">
            <w:pPr>
              <w:rPr>
                <w:rFonts w:ascii="Arial Narrow" w:hAnsi="Arial Narrow"/>
              </w:rPr>
            </w:pPr>
          </w:p>
          <w:p w14:paraId="089221C4" w14:textId="77777777" w:rsidR="00553FC0" w:rsidRPr="001D21FD" w:rsidRDefault="00553FC0" w:rsidP="000304F2">
            <w:pPr>
              <w:rPr>
                <w:rFonts w:ascii="Arial Narrow" w:hAnsi="Arial Narrow"/>
              </w:rPr>
            </w:pPr>
          </w:p>
          <w:p w14:paraId="69260C3B" w14:textId="77777777" w:rsidR="00553FC0" w:rsidRPr="001D21FD" w:rsidRDefault="00553FC0" w:rsidP="000304F2">
            <w:pPr>
              <w:rPr>
                <w:rFonts w:ascii="Arial Narrow" w:hAnsi="Arial Narrow"/>
              </w:rPr>
            </w:pPr>
            <w:r w:rsidRPr="001D21FD">
              <w:rPr>
                <w:rFonts w:ascii="Arial Narrow" w:hAnsi="Arial Narrow"/>
              </w:rPr>
              <w:t>[...........]</w:t>
            </w:r>
          </w:p>
          <w:p w14:paraId="73B01DD4" w14:textId="77777777" w:rsidR="00553FC0" w:rsidRPr="001D21FD" w:rsidRDefault="00553FC0" w:rsidP="000304F2">
            <w:pPr>
              <w:rPr>
                <w:rFonts w:ascii="Arial Narrow" w:hAnsi="Arial Narrow"/>
              </w:rPr>
            </w:pPr>
          </w:p>
          <w:p w14:paraId="46754B85" w14:textId="77777777" w:rsidR="00553FC0" w:rsidRPr="001D21FD" w:rsidRDefault="00553FC0" w:rsidP="000304F2">
            <w:pPr>
              <w:rPr>
                <w:rFonts w:ascii="Arial Narrow" w:hAnsi="Arial Narrow"/>
              </w:rPr>
            </w:pPr>
          </w:p>
          <w:p w14:paraId="1CDF10C0"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55934F12" w14:textId="77777777" w:rsidTr="000304F2">
        <w:trPr>
          <w:trHeight w:val="283"/>
        </w:trPr>
        <w:tc>
          <w:tcPr>
            <w:tcW w:w="4870" w:type="dxa"/>
          </w:tcPr>
          <w:p w14:paraId="6B46A548" w14:textId="77777777"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14:paraId="103FB957" w14:textId="77777777" w:rsidR="00553FC0" w:rsidRPr="001D21FD" w:rsidRDefault="00553FC0" w:rsidP="000304F2">
            <w:pPr>
              <w:rPr>
                <w:rFonts w:ascii="Arial Narrow" w:hAnsi="Arial Narrow"/>
              </w:rPr>
            </w:pPr>
          </w:p>
          <w:p w14:paraId="77B5ED95" w14:textId="77777777" w:rsidR="00553FC0" w:rsidRPr="001D21FD" w:rsidRDefault="00570CCE" w:rsidP="000304F2">
            <w:pPr>
              <w:jc w:val="both"/>
              <w:rPr>
                <w:rFonts w:ascii="Arial Narrow" w:hAnsi="Arial Narrow"/>
              </w:rPr>
            </w:pPr>
            <w:r>
              <w:rPr>
                <w:rFonts w:ascii="Arial Narrow" w:hAnsi="Arial Narrow"/>
                <w:lang w:eastAsia="en-US"/>
              </w:rPr>
              <w:pict w14:anchorId="5A4588E0">
                <v:shape id="_x0000_i1029" type="#_x0000_t75" style="width:42pt;height:20.25pt">
                  <v:imagedata r:id="rId13" o:title=""/>
                </v:shape>
              </w:pict>
            </w:r>
            <w:r w:rsidR="00553FC0" w:rsidRPr="001D21FD">
              <w:rPr>
                <w:rFonts w:ascii="Arial Narrow" w:hAnsi="Arial Narrow"/>
              </w:rPr>
              <w:t xml:space="preserve">   </w:t>
            </w:r>
            <w:r>
              <w:rPr>
                <w:rFonts w:ascii="Arial Narrow" w:hAnsi="Arial Narrow"/>
                <w:lang w:eastAsia="en-US"/>
              </w:rPr>
              <w:pict w14:anchorId="38A0CF9E">
                <v:shape id="_x0000_i1030" type="#_x0000_t75" style="width:45pt;height:20.25pt">
                  <v:imagedata r:id="rId14" o:title=""/>
                </v:shape>
              </w:pict>
            </w:r>
            <w:r w:rsidR="00553FC0" w:rsidRPr="001D21FD">
              <w:rPr>
                <w:rFonts w:ascii="Arial Narrow" w:hAnsi="Arial Narrow"/>
              </w:rPr>
              <w:t xml:space="preserve"> </w:t>
            </w:r>
            <w:r>
              <w:rPr>
                <w:rFonts w:ascii="Arial Narrow" w:hAnsi="Arial Narrow"/>
                <w:lang w:eastAsia="en-US"/>
              </w:rPr>
              <w:pict w14:anchorId="0C49BCDD">
                <v:shape id="_x0000_i1031" type="#_x0000_t75" style="width:90pt;height:20.25pt">
                  <v:imagedata r:id="rId15" o:title=""/>
                </v:shape>
              </w:pict>
            </w:r>
            <w:r w:rsidR="00553FC0" w:rsidRPr="001D21FD">
              <w:rPr>
                <w:rFonts w:ascii="Arial Narrow" w:hAnsi="Arial Narrow"/>
              </w:rPr>
              <w:t xml:space="preserve">  </w:t>
            </w:r>
          </w:p>
          <w:p w14:paraId="19686910" w14:textId="77777777" w:rsidR="00553FC0" w:rsidRPr="001D21FD" w:rsidRDefault="00553FC0" w:rsidP="000304F2">
            <w:pPr>
              <w:rPr>
                <w:rFonts w:ascii="Arial Narrow" w:hAnsi="Arial Narrow"/>
              </w:rPr>
            </w:pPr>
          </w:p>
        </w:tc>
      </w:tr>
    </w:tbl>
    <w:p w14:paraId="0F4D5197" w14:textId="77777777"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14:paraId="514C69A0" w14:textId="77777777" w:rsidTr="000304F2">
        <w:trPr>
          <w:trHeight w:val="2812"/>
        </w:trPr>
        <w:tc>
          <w:tcPr>
            <w:tcW w:w="4868" w:type="dxa"/>
          </w:tcPr>
          <w:p w14:paraId="243FBE7C" w14:textId="77777777" w:rsidR="00553FC0" w:rsidRPr="001D21FD" w:rsidRDefault="00553FC0" w:rsidP="000304F2">
            <w:pPr>
              <w:jc w:val="both"/>
              <w:rPr>
                <w:rFonts w:ascii="Arial Narrow" w:hAnsi="Arial Narrow"/>
                <w:b/>
              </w:rPr>
            </w:pPr>
            <w:r w:rsidRPr="001D21FD">
              <w:rPr>
                <w:rFonts w:ascii="Arial Narrow" w:hAnsi="Arial Narrow"/>
                <w:b/>
              </w:rPr>
              <w:lastRenderedPageBreak/>
              <w:t>Ak áno:</w:t>
            </w:r>
          </w:p>
          <w:p w14:paraId="3C7B7077" w14:textId="77777777" w:rsidR="00553FC0" w:rsidRPr="001D21FD" w:rsidRDefault="00553FC0" w:rsidP="000304F2">
            <w:pPr>
              <w:jc w:val="both"/>
              <w:rPr>
                <w:rFonts w:ascii="Arial Narrow" w:hAnsi="Arial Narrow"/>
                <w:b/>
              </w:rPr>
            </w:pPr>
          </w:p>
          <w:p w14:paraId="669661C4" w14:textId="77777777"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14:paraId="3231828E" w14:textId="77777777" w:rsidR="00553FC0" w:rsidRPr="001D21FD" w:rsidRDefault="00553FC0" w:rsidP="000304F2">
            <w:pPr>
              <w:pStyle w:val="Odsekzoznamu"/>
              <w:jc w:val="both"/>
              <w:rPr>
                <w:rFonts w:ascii="Arial Narrow" w:hAnsi="Arial Narrow"/>
              </w:rPr>
            </w:pPr>
          </w:p>
          <w:p w14:paraId="306A6012" w14:textId="77777777"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14:paraId="7BF46E3F" w14:textId="77777777"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14:paraId="6B3673AD" w14:textId="77777777"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14:paraId="23009961" w14:textId="77777777"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14:paraId="6908D682" w14:textId="77777777" w:rsidR="00553FC0" w:rsidRPr="001D21FD" w:rsidRDefault="00553FC0" w:rsidP="000304F2">
            <w:pPr>
              <w:jc w:val="both"/>
              <w:rPr>
                <w:rFonts w:ascii="Arial Narrow" w:hAnsi="Arial Narrow"/>
                <w:b/>
              </w:rPr>
            </w:pPr>
          </w:p>
        </w:tc>
        <w:tc>
          <w:tcPr>
            <w:tcW w:w="4312" w:type="dxa"/>
          </w:tcPr>
          <w:p w14:paraId="131A22E1" w14:textId="77777777" w:rsidR="00553FC0" w:rsidRPr="001D21FD" w:rsidRDefault="00553FC0" w:rsidP="000304F2">
            <w:pPr>
              <w:rPr>
                <w:rFonts w:ascii="Arial Narrow" w:hAnsi="Arial Narrow"/>
              </w:rPr>
            </w:pPr>
          </w:p>
          <w:p w14:paraId="6CB8C98F" w14:textId="77777777" w:rsidR="00553FC0" w:rsidRPr="001D21FD" w:rsidRDefault="00553FC0" w:rsidP="000304F2">
            <w:pPr>
              <w:rPr>
                <w:rFonts w:ascii="Arial Narrow" w:hAnsi="Arial Narrow"/>
              </w:rPr>
            </w:pPr>
          </w:p>
          <w:p w14:paraId="08195928" w14:textId="77777777" w:rsidR="00553FC0" w:rsidRPr="001D21FD" w:rsidRDefault="00553FC0" w:rsidP="000304F2">
            <w:pPr>
              <w:rPr>
                <w:rFonts w:ascii="Arial Narrow" w:hAnsi="Arial Narrow"/>
              </w:rPr>
            </w:pPr>
          </w:p>
          <w:p w14:paraId="4F7DFDB7" w14:textId="77777777" w:rsidR="00553FC0" w:rsidRPr="001D21FD" w:rsidRDefault="00553FC0" w:rsidP="000304F2">
            <w:pPr>
              <w:rPr>
                <w:rFonts w:ascii="Arial Narrow" w:hAnsi="Arial Narrow"/>
              </w:rPr>
            </w:pPr>
          </w:p>
          <w:p w14:paraId="2F7B3970" w14:textId="77777777" w:rsidR="00553FC0" w:rsidRPr="001D21FD" w:rsidRDefault="00553FC0" w:rsidP="000304F2">
            <w:pPr>
              <w:rPr>
                <w:rFonts w:ascii="Arial Narrow" w:hAnsi="Arial Narrow"/>
              </w:rPr>
            </w:pPr>
          </w:p>
          <w:p w14:paraId="25573D01" w14:textId="77777777" w:rsidR="00553FC0" w:rsidRPr="001D21FD" w:rsidRDefault="00553FC0" w:rsidP="000304F2">
            <w:pPr>
              <w:rPr>
                <w:rFonts w:ascii="Arial Narrow" w:hAnsi="Arial Narrow"/>
              </w:rPr>
            </w:pPr>
          </w:p>
          <w:p w14:paraId="1ECC1580" w14:textId="77777777" w:rsidR="00553FC0" w:rsidRPr="001D21FD" w:rsidRDefault="00553FC0" w:rsidP="000304F2">
            <w:pPr>
              <w:pStyle w:val="Odsekzoznamu"/>
              <w:rPr>
                <w:rFonts w:ascii="Arial Narrow" w:hAnsi="Arial Narrow"/>
              </w:rPr>
            </w:pPr>
          </w:p>
          <w:p w14:paraId="16618394" w14:textId="77777777"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14:paraId="36018175" w14:textId="77777777" w:rsidR="00553FC0" w:rsidRPr="001D21FD" w:rsidRDefault="00553FC0" w:rsidP="000304F2">
            <w:pPr>
              <w:pStyle w:val="Odsekzoznamu"/>
              <w:rPr>
                <w:rFonts w:ascii="Arial Narrow" w:hAnsi="Arial Narrow"/>
              </w:rPr>
            </w:pPr>
          </w:p>
          <w:p w14:paraId="72D04449" w14:textId="77777777" w:rsidR="00553FC0" w:rsidRPr="001D21FD" w:rsidRDefault="00553FC0" w:rsidP="000304F2">
            <w:pPr>
              <w:pStyle w:val="Odsekzoznamu"/>
              <w:rPr>
                <w:rFonts w:ascii="Arial Narrow" w:hAnsi="Arial Narrow"/>
              </w:rPr>
            </w:pPr>
          </w:p>
          <w:p w14:paraId="3AD89C1B" w14:textId="77777777"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14:paraId="22E98DC1" w14:textId="77777777" w:rsidR="00553FC0" w:rsidRPr="001D21FD" w:rsidRDefault="00553FC0" w:rsidP="000304F2">
            <w:pPr>
              <w:pStyle w:val="Odsekzoznamu"/>
              <w:rPr>
                <w:rFonts w:ascii="Arial Narrow" w:hAnsi="Arial Narrow"/>
              </w:rPr>
            </w:pPr>
            <w:r w:rsidRPr="001D21FD">
              <w:rPr>
                <w:rFonts w:ascii="Arial Narrow" w:hAnsi="Arial Narrow"/>
              </w:rPr>
              <w:t>[...........][...........][...........][...........]</w:t>
            </w:r>
          </w:p>
          <w:p w14:paraId="74EFE5B3" w14:textId="77777777"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14:paraId="324BF3E5" w14:textId="77777777" w:rsidR="00553FC0" w:rsidRPr="001D21FD" w:rsidRDefault="00553FC0" w:rsidP="000304F2">
            <w:pPr>
              <w:rPr>
                <w:rFonts w:ascii="Arial Narrow" w:hAnsi="Arial Narrow"/>
              </w:rPr>
            </w:pPr>
          </w:p>
          <w:p w14:paraId="26D87960" w14:textId="77777777" w:rsidR="00553FC0" w:rsidRPr="001D21FD" w:rsidRDefault="00553FC0" w:rsidP="000304F2">
            <w:pPr>
              <w:pStyle w:val="Odsekzoznamu"/>
              <w:rPr>
                <w:rFonts w:ascii="Arial Narrow" w:hAnsi="Arial Narrow"/>
              </w:rPr>
            </w:pPr>
          </w:p>
          <w:p w14:paraId="59B521E7" w14:textId="77777777" w:rsidR="00553FC0" w:rsidRPr="001D21FD" w:rsidRDefault="00553FC0" w:rsidP="000304F2">
            <w:pPr>
              <w:jc w:val="both"/>
              <w:rPr>
                <w:rFonts w:ascii="Arial Narrow" w:hAnsi="Arial Narrow"/>
              </w:rPr>
            </w:pPr>
            <w:r w:rsidRPr="001D21FD">
              <w:rPr>
                <w:rFonts w:ascii="Arial Narrow" w:hAnsi="Arial Narrow"/>
              </w:rPr>
              <w:t xml:space="preserve">       d)             </w:t>
            </w:r>
            <w:r w:rsidR="00570CCE">
              <w:rPr>
                <w:rFonts w:ascii="Arial Narrow" w:hAnsi="Arial Narrow"/>
                <w:lang w:eastAsia="en-US"/>
              </w:rPr>
              <w:pict w14:anchorId="03DF234F">
                <v:shape id="_x0000_i1032" type="#_x0000_t75" style="width:42pt;height:20.25pt">
                  <v:imagedata r:id="rId16" o:title=""/>
                </v:shape>
              </w:pict>
            </w:r>
            <w:r w:rsidRPr="001D21FD">
              <w:rPr>
                <w:rFonts w:ascii="Arial Narrow" w:hAnsi="Arial Narrow"/>
              </w:rPr>
              <w:t xml:space="preserve">   </w:t>
            </w:r>
            <w:r w:rsidR="00570CCE">
              <w:rPr>
                <w:rFonts w:ascii="Arial Narrow" w:hAnsi="Arial Narrow"/>
                <w:lang w:eastAsia="en-US"/>
              </w:rPr>
              <w:pict w14:anchorId="225A49F2">
                <v:shape id="_x0000_i1033" type="#_x0000_t75" style="width:45pt;height:20.25pt">
                  <v:imagedata r:id="rId17" o:title=""/>
                </v:shape>
              </w:pict>
            </w:r>
            <w:r w:rsidRPr="001D21FD">
              <w:rPr>
                <w:rFonts w:ascii="Arial Narrow" w:hAnsi="Arial Narrow"/>
              </w:rPr>
              <w:t xml:space="preserve">  </w:t>
            </w:r>
          </w:p>
          <w:p w14:paraId="14E28671" w14:textId="77777777" w:rsidR="00553FC0" w:rsidRPr="001D21FD" w:rsidRDefault="00553FC0" w:rsidP="000304F2">
            <w:pPr>
              <w:pStyle w:val="Odsekzoznamu"/>
              <w:rPr>
                <w:rFonts w:ascii="Arial Narrow" w:hAnsi="Arial Narrow"/>
              </w:rPr>
            </w:pPr>
          </w:p>
        </w:tc>
      </w:tr>
      <w:tr w:rsidR="00553FC0" w:rsidRPr="001D21FD" w14:paraId="307D7FFC" w14:textId="77777777" w:rsidTr="000304F2">
        <w:trPr>
          <w:trHeight w:val="2812"/>
        </w:trPr>
        <w:tc>
          <w:tcPr>
            <w:tcW w:w="4868" w:type="dxa"/>
          </w:tcPr>
          <w:p w14:paraId="7B7D1163" w14:textId="77777777" w:rsidR="00553FC0" w:rsidRPr="001D21FD" w:rsidRDefault="00553FC0" w:rsidP="000304F2">
            <w:pPr>
              <w:jc w:val="both"/>
              <w:rPr>
                <w:rFonts w:ascii="Arial Narrow" w:hAnsi="Arial Narrow"/>
                <w:b/>
              </w:rPr>
            </w:pPr>
            <w:r w:rsidRPr="001D21FD">
              <w:rPr>
                <w:rFonts w:ascii="Arial Narrow" w:hAnsi="Arial Narrow"/>
                <w:b/>
              </w:rPr>
              <w:t>Ak nie:</w:t>
            </w:r>
          </w:p>
          <w:p w14:paraId="0811033F" w14:textId="77777777" w:rsidR="00553FC0" w:rsidRPr="001D21FD" w:rsidRDefault="00553FC0" w:rsidP="000304F2">
            <w:pPr>
              <w:jc w:val="both"/>
              <w:rPr>
                <w:rFonts w:ascii="Arial Narrow" w:hAnsi="Arial Narrow"/>
                <w:b/>
              </w:rPr>
            </w:pPr>
          </w:p>
          <w:p w14:paraId="0FB63A2B" w14:textId="77777777"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14:paraId="5CE23286" w14:textId="77777777" w:rsidR="00553FC0" w:rsidRPr="001D21FD" w:rsidRDefault="00553FC0" w:rsidP="000304F2">
            <w:pPr>
              <w:jc w:val="both"/>
              <w:rPr>
                <w:rFonts w:ascii="Arial Narrow" w:hAnsi="Arial Narrow"/>
                <w:b/>
              </w:rPr>
            </w:pPr>
          </w:p>
          <w:p w14:paraId="6CB933A4" w14:textId="77777777"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14:paraId="17FF092D" w14:textId="77777777" w:rsidR="00553FC0" w:rsidRPr="001D21FD" w:rsidRDefault="00553FC0" w:rsidP="000304F2">
            <w:pPr>
              <w:jc w:val="both"/>
              <w:rPr>
                <w:rFonts w:ascii="Arial Narrow" w:hAnsi="Arial Narrow"/>
                <w:b/>
              </w:rPr>
            </w:pPr>
          </w:p>
          <w:p w14:paraId="2E0FBAB9" w14:textId="77777777"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2C7B079A" w14:textId="77777777" w:rsidR="00553FC0" w:rsidRPr="001D21FD" w:rsidRDefault="00553FC0" w:rsidP="000304F2">
            <w:pPr>
              <w:jc w:val="both"/>
              <w:rPr>
                <w:rFonts w:ascii="Arial Narrow" w:hAnsi="Arial Narrow"/>
              </w:rPr>
            </w:pPr>
          </w:p>
          <w:p w14:paraId="06DF61DC" w14:textId="77777777"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14:paraId="42B9F044" w14:textId="77777777" w:rsidR="00553FC0" w:rsidRPr="001D21FD" w:rsidRDefault="00553FC0" w:rsidP="000304F2">
            <w:pPr>
              <w:jc w:val="both"/>
              <w:rPr>
                <w:rFonts w:ascii="Arial Narrow" w:hAnsi="Arial Narrow"/>
                <w:b/>
              </w:rPr>
            </w:pPr>
          </w:p>
        </w:tc>
        <w:tc>
          <w:tcPr>
            <w:tcW w:w="4312" w:type="dxa"/>
          </w:tcPr>
          <w:p w14:paraId="72433525" w14:textId="77777777" w:rsidR="00553FC0" w:rsidRPr="001D21FD" w:rsidRDefault="00553FC0" w:rsidP="000304F2">
            <w:pPr>
              <w:rPr>
                <w:rFonts w:ascii="Arial Narrow" w:hAnsi="Arial Narrow"/>
              </w:rPr>
            </w:pPr>
          </w:p>
          <w:p w14:paraId="175AC17B" w14:textId="77777777" w:rsidR="00553FC0" w:rsidRPr="001D21FD" w:rsidRDefault="00553FC0" w:rsidP="000304F2">
            <w:pPr>
              <w:rPr>
                <w:rFonts w:ascii="Arial Narrow" w:hAnsi="Arial Narrow"/>
              </w:rPr>
            </w:pPr>
          </w:p>
          <w:p w14:paraId="0FBD5B09" w14:textId="77777777" w:rsidR="00553FC0" w:rsidRPr="001D21FD" w:rsidRDefault="00553FC0" w:rsidP="000304F2">
            <w:pPr>
              <w:rPr>
                <w:rFonts w:ascii="Arial Narrow" w:hAnsi="Arial Narrow"/>
              </w:rPr>
            </w:pPr>
          </w:p>
          <w:p w14:paraId="6E5A2974" w14:textId="77777777" w:rsidR="00553FC0" w:rsidRPr="001D21FD" w:rsidRDefault="00553FC0" w:rsidP="000304F2">
            <w:pPr>
              <w:rPr>
                <w:rFonts w:ascii="Arial Narrow" w:hAnsi="Arial Narrow"/>
              </w:rPr>
            </w:pPr>
          </w:p>
          <w:p w14:paraId="13F54865" w14:textId="77777777" w:rsidR="00553FC0" w:rsidRPr="001D21FD" w:rsidRDefault="00553FC0" w:rsidP="000304F2">
            <w:pPr>
              <w:rPr>
                <w:rFonts w:ascii="Arial Narrow" w:hAnsi="Arial Narrow"/>
              </w:rPr>
            </w:pPr>
          </w:p>
          <w:p w14:paraId="43E70AE8" w14:textId="77777777" w:rsidR="00553FC0" w:rsidRPr="001D21FD" w:rsidRDefault="00553FC0" w:rsidP="000304F2">
            <w:pPr>
              <w:rPr>
                <w:rFonts w:ascii="Arial Narrow" w:hAnsi="Arial Narrow"/>
              </w:rPr>
            </w:pPr>
          </w:p>
          <w:p w14:paraId="119A3350" w14:textId="77777777" w:rsidR="00553FC0" w:rsidRPr="001D21FD" w:rsidRDefault="00553FC0" w:rsidP="000304F2">
            <w:pPr>
              <w:rPr>
                <w:rFonts w:ascii="Arial Narrow" w:hAnsi="Arial Narrow"/>
              </w:rPr>
            </w:pPr>
          </w:p>
          <w:p w14:paraId="63AF2D0C" w14:textId="77777777" w:rsidR="00553FC0" w:rsidRPr="001D21FD" w:rsidRDefault="00553FC0" w:rsidP="000304F2">
            <w:pPr>
              <w:jc w:val="both"/>
              <w:rPr>
                <w:rFonts w:ascii="Arial Narrow" w:hAnsi="Arial Narrow"/>
              </w:rPr>
            </w:pPr>
            <w:r w:rsidRPr="001D21FD">
              <w:rPr>
                <w:rFonts w:ascii="Arial Narrow" w:hAnsi="Arial Narrow"/>
              </w:rPr>
              <w:t xml:space="preserve"> d)       </w:t>
            </w:r>
            <w:r w:rsidR="00570CCE">
              <w:rPr>
                <w:rFonts w:ascii="Arial Narrow" w:hAnsi="Arial Narrow"/>
                <w:lang w:eastAsia="en-US"/>
              </w:rPr>
              <w:pict w14:anchorId="7CD37DE3">
                <v:shape id="_x0000_i1034" type="#_x0000_t75" style="width:42pt;height:20.25pt">
                  <v:imagedata r:id="rId18" o:title=""/>
                </v:shape>
              </w:pict>
            </w:r>
            <w:r w:rsidRPr="001D21FD">
              <w:rPr>
                <w:rFonts w:ascii="Arial Narrow" w:hAnsi="Arial Narrow"/>
              </w:rPr>
              <w:t xml:space="preserve">   </w:t>
            </w:r>
            <w:r w:rsidR="00570CCE">
              <w:rPr>
                <w:rFonts w:ascii="Arial Narrow" w:hAnsi="Arial Narrow"/>
                <w:lang w:eastAsia="en-US"/>
              </w:rPr>
              <w:pict w14:anchorId="5891576A">
                <v:shape id="_x0000_i1035" type="#_x0000_t75" style="width:45pt;height:20.25pt">
                  <v:imagedata r:id="rId19" o:title=""/>
                </v:shape>
              </w:pict>
            </w:r>
            <w:r w:rsidRPr="001D21FD">
              <w:rPr>
                <w:rFonts w:ascii="Arial Narrow" w:hAnsi="Arial Narrow"/>
              </w:rPr>
              <w:t xml:space="preserve">  </w:t>
            </w:r>
          </w:p>
          <w:p w14:paraId="52600CE9" w14:textId="77777777" w:rsidR="00553FC0" w:rsidRPr="001D21FD" w:rsidRDefault="00553FC0" w:rsidP="000304F2">
            <w:pPr>
              <w:pStyle w:val="Odsekzoznamu"/>
              <w:rPr>
                <w:rFonts w:ascii="Arial Narrow" w:hAnsi="Arial Narrow"/>
              </w:rPr>
            </w:pPr>
          </w:p>
          <w:p w14:paraId="49DC2188" w14:textId="77777777" w:rsidR="00553FC0" w:rsidRPr="001D21FD" w:rsidRDefault="00553FC0" w:rsidP="000304F2">
            <w:pPr>
              <w:rPr>
                <w:rFonts w:ascii="Arial Narrow" w:hAnsi="Arial Narrow"/>
              </w:rPr>
            </w:pPr>
          </w:p>
          <w:p w14:paraId="1CFF44E9" w14:textId="77777777" w:rsidR="00553FC0" w:rsidRPr="001D21FD" w:rsidRDefault="00553FC0" w:rsidP="000304F2">
            <w:pPr>
              <w:rPr>
                <w:rFonts w:ascii="Arial Narrow" w:hAnsi="Arial Narrow"/>
              </w:rPr>
            </w:pPr>
          </w:p>
          <w:p w14:paraId="080364B5" w14:textId="77777777" w:rsidR="00553FC0" w:rsidRPr="001D21FD" w:rsidRDefault="00553FC0" w:rsidP="000304F2">
            <w:pPr>
              <w:rPr>
                <w:rFonts w:ascii="Arial Narrow" w:hAnsi="Arial Narrow"/>
              </w:rPr>
            </w:pPr>
          </w:p>
          <w:p w14:paraId="053B20DD" w14:textId="77777777" w:rsidR="00553FC0" w:rsidRPr="001D21FD" w:rsidRDefault="00553FC0" w:rsidP="000304F2">
            <w:pPr>
              <w:rPr>
                <w:rFonts w:ascii="Arial Narrow" w:hAnsi="Arial Narrow"/>
              </w:rPr>
            </w:pPr>
          </w:p>
          <w:p w14:paraId="48687F19" w14:textId="77777777" w:rsidR="00553FC0" w:rsidRPr="001D21FD" w:rsidRDefault="00553FC0" w:rsidP="000304F2">
            <w:pPr>
              <w:rPr>
                <w:rFonts w:ascii="Arial Narrow" w:hAnsi="Arial Narrow"/>
              </w:rPr>
            </w:pPr>
          </w:p>
          <w:p w14:paraId="6BE0C07D" w14:textId="77777777" w:rsidR="00553FC0" w:rsidRPr="001D21FD" w:rsidRDefault="00553FC0" w:rsidP="000304F2">
            <w:pPr>
              <w:rPr>
                <w:rFonts w:ascii="Arial Narrow" w:hAnsi="Arial Narrow"/>
              </w:rPr>
            </w:pPr>
          </w:p>
          <w:p w14:paraId="28457685" w14:textId="77777777" w:rsidR="00553FC0" w:rsidRPr="001D21FD" w:rsidRDefault="00553FC0" w:rsidP="000304F2">
            <w:pPr>
              <w:rPr>
                <w:rFonts w:ascii="Arial Narrow" w:hAnsi="Arial Narrow"/>
              </w:rPr>
            </w:pPr>
          </w:p>
          <w:p w14:paraId="0BE09094" w14:textId="77777777" w:rsidR="00553FC0" w:rsidRPr="001D21FD" w:rsidRDefault="00553FC0" w:rsidP="000304F2">
            <w:pPr>
              <w:rPr>
                <w:rFonts w:ascii="Arial Narrow" w:hAnsi="Arial Narrow"/>
              </w:rPr>
            </w:pPr>
          </w:p>
          <w:p w14:paraId="41174373" w14:textId="77777777"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14:paraId="348369C5"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173395AC" w14:textId="77777777" w:rsidTr="000304F2">
        <w:trPr>
          <w:trHeight w:val="272"/>
        </w:trPr>
        <w:tc>
          <w:tcPr>
            <w:tcW w:w="4868" w:type="dxa"/>
          </w:tcPr>
          <w:p w14:paraId="59A3C315" w14:textId="77777777"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14:paraId="7A7FE2FA" w14:textId="77777777"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14:paraId="5E12AB20" w14:textId="77777777" w:rsidTr="000304F2">
        <w:trPr>
          <w:trHeight w:val="272"/>
        </w:trPr>
        <w:tc>
          <w:tcPr>
            <w:tcW w:w="4868" w:type="dxa"/>
          </w:tcPr>
          <w:p w14:paraId="31019CE9" w14:textId="77777777"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14:paraId="25ED5DAE" w14:textId="77777777" w:rsidR="00553FC0" w:rsidRPr="001D21FD" w:rsidRDefault="00553FC0" w:rsidP="000304F2">
            <w:pPr>
              <w:rPr>
                <w:rFonts w:ascii="Arial Narrow" w:hAnsi="Arial Narrow"/>
              </w:rPr>
            </w:pPr>
          </w:p>
          <w:p w14:paraId="1E2F972F" w14:textId="77777777" w:rsidR="00553FC0" w:rsidRPr="001D21FD" w:rsidRDefault="00570CCE" w:rsidP="000304F2">
            <w:pPr>
              <w:jc w:val="both"/>
              <w:rPr>
                <w:rFonts w:ascii="Arial Narrow" w:hAnsi="Arial Narrow"/>
              </w:rPr>
            </w:pPr>
            <w:r>
              <w:rPr>
                <w:rFonts w:ascii="Arial Narrow" w:hAnsi="Arial Narrow"/>
                <w:lang w:eastAsia="en-US"/>
              </w:rPr>
              <w:pict w14:anchorId="5AD3515A">
                <v:shape id="_x0000_i1036" type="#_x0000_t75" style="width:42pt;height:20.25pt">
                  <v:imagedata r:id="rId20" o:title=""/>
                </v:shape>
              </w:pict>
            </w:r>
            <w:r w:rsidR="00553FC0" w:rsidRPr="001D21FD">
              <w:rPr>
                <w:rFonts w:ascii="Arial Narrow" w:hAnsi="Arial Narrow"/>
              </w:rPr>
              <w:t xml:space="preserve">   </w:t>
            </w:r>
            <w:r>
              <w:rPr>
                <w:rFonts w:ascii="Arial Narrow" w:hAnsi="Arial Narrow"/>
                <w:lang w:eastAsia="en-US"/>
              </w:rPr>
              <w:pict w14:anchorId="77E4CD59">
                <v:shape id="_x0000_i1037" type="#_x0000_t75" style="width:45pt;height:20.25pt">
                  <v:imagedata r:id="rId21" o:title=""/>
                </v:shape>
              </w:pict>
            </w:r>
            <w:r w:rsidR="00553FC0" w:rsidRPr="001D21FD">
              <w:rPr>
                <w:rFonts w:ascii="Arial Narrow" w:hAnsi="Arial Narrow"/>
              </w:rPr>
              <w:t xml:space="preserve">  </w:t>
            </w:r>
          </w:p>
          <w:p w14:paraId="22C797AE" w14:textId="77777777" w:rsidR="00553FC0" w:rsidRPr="001D21FD" w:rsidRDefault="00553FC0" w:rsidP="000304F2">
            <w:pPr>
              <w:rPr>
                <w:rFonts w:ascii="Arial Narrow" w:hAnsi="Arial Narrow"/>
              </w:rPr>
            </w:pPr>
          </w:p>
        </w:tc>
      </w:tr>
    </w:tbl>
    <w:p w14:paraId="0D3BDE51" w14:textId="77777777"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5E7B5D96" w14:textId="77777777" w:rsidTr="000304F2">
        <w:trPr>
          <w:trHeight w:val="255"/>
        </w:trPr>
        <w:tc>
          <w:tcPr>
            <w:tcW w:w="9180" w:type="dxa"/>
            <w:gridSpan w:val="2"/>
            <w:shd w:val="clear" w:color="auto" w:fill="EEECE1"/>
          </w:tcPr>
          <w:p w14:paraId="4CCC8E49" w14:textId="77777777" w:rsidR="00553FC0" w:rsidRPr="001D21FD" w:rsidRDefault="00553FC0" w:rsidP="000304F2">
            <w:pPr>
              <w:jc w:val="both"/>
              <w:rPr>
                <w:rFonts w:ascii="Arial Narrow" w:hAnsi="Arial Narrow"/>
                <w:b/>
              </w:rPr>
            </w:pPr>
            <w:r w:rsidRPr="001D21FD">
              <w:rPr>
                <w:rFonts w:ascii="Arial Narrow" w:hAnsi="Arial Narrow"/>
                <w:b/>
              </w:rPr>
              <w:lastRenderedPageBreak/>
              <w:t>Ak áno, zaistite, aby príslušné ostatné subjekty poskytli osobitný formulár JED pre obstarávanie.</w:t>
            </w:r>
          </w:p>
        </w:tc>
      </w:tr>
      <w:tr w:rsidR="00553FC0" w:rsidRPr="001D21FD" w14:paraId="2A665936" w14:textId="77777777" w:rsidTr="000304F2">
        <w:trPr>
          <w:trHeight w:val="2325"/>
        </w:trPr>
        <w:tc>
          <w:tcPr>
            <w:tcW w:w="4870" w:type="dxa"/>
          </w:tcPr>
          <w:p w14:paraId="3DC21FE1" w14:textId="77777777" w:rsidR="00553FC0" w:rsidRPr="001D21FD" w:rsidRDefault="00553FC0" w:rsidP="000304F2">
            <w:pPr>
              <w:rPr>
                <w:rFonts w:ascii="Arial Narrow" w:hAnsi="Arial Narrow"/>
                <w:b/>
              </w:rPr>
            </w:pPr>
            <w:r w:rsidRPr="001D21FD">
              <w:rPr>
                <w:rFonts w:ascii="Arial Narrow" w:hAnsi="Arial Narrow"/>
                <w:b/>
              </w:rPr>
              <w:t>Ak áno:</w:t>
            </w:r>
          </w:p>
          <w:p w14:paraId="5B4DD327" w14:textId="77777777"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14:paraId="53AA65E5" w14:textId="77777777"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14:paraId="4B13DD27" w14:textId="77777777"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14:paraId="54180EA3" w14:textId="77777777" w:rsidR="00553FC0" w:rsidRPr="001D21FD" w:rsidRDefault="00553FC0" w:rsidP="000304F2">
            <w:pPr>
              <w:rPr>
                <w:rFonts w:ascii="Arial Narrow" w:hAnsi="Arial Narrow"/>
              </w:rPr>
            </w:pPr>
          </w:p>
          <w:p w14:paraId="39F66B84" w14:textId="77777777"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14:paraId="3D877ACC" w14:textId="77777777" w:rsidR="00553FC0" w:rsidRPr="001D21FD" w:rsidRDefault="00553FC0" w:rsidP="000304F2">
            <w:pPr>
              <w:rPr>
                <w:rFonts w:ascii="Arial Narrow" w:hAnsi="Arial Narrow"/>
              </w:rPr>
            </w:pPr>
          </w:p>
          <w:p w14:paraId="117EC7C4" w14:textId="77777777" w:rsidR="00553FC0" w:rsidRPr="001D21FD" w:rsidRDefault="00553FC0" w:rsidP="000304F2">
            <w:pPr>
              <w:rPr>
                <w:rFonts w:ascii="Arial Narrow" w:hAnsi="Arial Narrow"/>
              </w:rPr>
            </w:pPr>
          </w:p>
          <w:p w14:paraId="47C27402" w14:textId="77777777"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14:paraId="09E94759" w14:textId="77777777" w:rsidR="00553FC0" w:rsidRPr="001D21FD" w:rsidRDefault="00553FC0" w:rsidP="000304F2">
            <w:pPr>
              <w:rPr>
                <w:rFonts w:ascii="Arial Narrow" w:hAnsi="Arial Narrow"/>
              </w:rPr>
            </w:pPr>
          </w:p>
          <w:p w14:paraId="5562D3E8" w14:textId="77777777" w:rsidR="00553FC0" w:rsidRPr="001D21FD" w:rsidRDefault="00553FC0" w:rsidP="000304F2">
            <w:pPr>
              <w:rPr>
                <w:rFonts w:ascii="Arial Narrow" w:hAnsi="Arial Narrow"/>
              </w:rPr>
            </w:pPr>
          </w:p>
          <w:p w14:paraId="4B685C6C" w14:textId="77777777"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14:paraId="7DAE7FB6" w14:textId="77777777" w:rsidR="00553FC0" w:rsidRPr="001D21FD" w:rsidRDefault="00553FC0" w:rsidP="000304F2">
            <w:pPr>
              <w:rPr>
                <w:rFonts w:ascii="Arial Narrow" w:hAnsi="Arial Narrow"/>
              </w:rPr>
            </w:pPr>
          </w:p>
        </w:tc>
      </w:tr>
      <w:tr w:rsidR="00553FC0" w:rsidRPr="001D21FD" w14:paraId="0DF3FE9C" w14:textId="77777777" w:rsidTr="000304F2">
        <w:trPr>
          <w:trHeight w:val="272"/>
        </w:trPr>
        <w:tc>
          <w:tcPr>
            <w:tcW w:w="4870" w:type="dxa"/>
          </w:tcPr>
          <w:p w14:paraId="33793C44" w14:textId="77777777"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14:paraId="4D09D9C3"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3692900C" w14:textId="77777777" w:rsidTr="000304F2">
        <w:trPr>
          <w:trHeight w:val="272"/>
        </w:trPr>
        <w:tc>
          <w:tcPr>
            <w:tcW w:w="4870" w:type="dxa"/>
          </w:tcPr>
          <w:p w14:paraId="647B684F" w14:textId="77777777"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14:paraId="6D5D7D08" w14:textId="77777777" w:rsidR="00553FC0" w:rsidRPr="001D21FD" w:rsidRDefault="00553FC0" w:rsidP="000304F2">
            <w:pPr>
              <w:rPr>
                <w:rFonts w:ascii="Arial Narrow" w:hAnsi="Arial Narrow"/>
              </w:rPr>
            </w:pPr>
            <w:r w:rsidRPr="001D21FD">
              <w:rPr>
                <w:rFonts w:ascii="Arial Narrow" w:hAnsi="Arial Narrow"/>
              </w:rPr>
              <w:t>[  ]</w:t>
            </w:r>
          </w:p>
        </w:tc>
      </w:tr>
    </w:tbl>
    <w:p w14:paraId="2FACE4D1" w14:textId="77777777" w:rsidR="00755881" w:rsidRDefault="00755881" w:rsidP="00553FC0">
      <w:pPr>
        <w:ind w:firstLine="708"/>
        <w:jc w:val="center"/>
        <w:rPr>
          <w:rFonts w:ascii="Arial Narrow" w:hAnsi="Arial Narrow"/>
        </w:rPr>
      </w:pPr>
    </w:p>
    <w:p w14:paraId="16D2F235" w14:textId="77777777"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14:paraId="35A28B49" w14:textId="77777777"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14:paraId="49B4A5BA" w14:textId="77777777" w:rsidTr="000304F2">
        <w:tc>
          <w:tcPr>
            <w:tcW w:w="9180" w:type="dxa"/>
          </w:tcPr>
          <w:p w14:paraId="37C6338E" w14:textId="77777777"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14:paraId="3246B3ED"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0A176168" w14:textId="77777777" w:rsidTr="000304F2">
        <w:trPr>
          <w:trHeight w:val="275"/>
        </w:trPr>
        <w:tc>
          <w:tcPr>
            <w:tcW w:w="4870" w:type="dxa"/>
          </w:tcPr>
          <w:p w14:paraId="5D715F64" w14:textId="77777777"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14:paraId="6165666E" w14:textId="77777777"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14:paraId="7C1B5252" w14:textId="77777777" w:rsidTr="000304F2">
        <w:trPr>
          <w:trHeight w:val="766"/>
        </w:trPr>
        <w:tc>
          <w:tcPr>
            <w:tcW w:w="4870" w:type="dxa"/>
          </w:tcPr>
          <w:p w14:paraId="3E008549" w14:textId="77777777" w:rsidR="00553FC0" w:rsidRPr="001D21FD" w:rsidRDefault="00553FC0" w:rsidP="000304F2">
            <w:pPr>
              <w:rPr>
                <w:rFonts w:ascii="Arial Narrow" w:hAnsi="Arial Narrow"/>
              </w:rPr>
            </w:pPr>
            <w:r w:rsidRPr="001D21FD">
              <w:rPr>
                <w:rFonts w:ascii="Arial Narrow" w:hAnsi="Arial Narrow"/>
              </w:rPr>
              <w:t>Celé meno;</w:t>
            </w:r>
          </w:p>
          <w:p w14:paraId="35060555" w14:textId="77777777"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14:paraId="4307501E" w14:textId="77777777" w:rsidR="00553FC0" w:rsidRPr="001D21FD" w:rsidRDefault="00553FC0" w:rsidP="000304F2">
            <w:pPr>
              <w:rPr>
                <w:rFonts w:ascii="Arial Narrow" w:hAnsi="Arial Narrow"/>
              </w:rPr>
            </w:pPr>
            <w:r w:rsidRPr="001D21FD">
              <w:rPr>
                <w:rFonts w:ascii="Arial Narrow" w:hAnsi="Arial Narrow"/>
              </w:rPr>
              <w:t>[...........]</w:t>
            </w:r>
          </w:p>
          <w:p w14:paraId="0A995842" w14:textId="77777777" w:rsidR="00553FC0" w:rsidRPr="001D21FD" w:rsidRDefault="00553FC0" w:rsidP="000304F2">
            <w:pPr>
              <w:rPr>
                <w:rFonts w:ascii="Arial Narrow" w:hAnsi="Arial Narrow"/>
              </w:rPr>
            </w:pPr>
            <w:r w:rsidRPr="001D21FD">
              <w:rPr>
                <w:rFonts w:ascii="Arial Narrow" w:hAnsi="Arial Narrow"/>
              </w:rPr>
              <w:t>[...........]</w:t>
            </w:r>
          </w:p>
          <w:p w14:paraId="37DB88C9" w14:textId="77777777" w:rsidR="00553FC0" w:rsidRPr="001D21FD" w:rsidRDefault="00553FC0" w:rsidP="000304F2">
            <w:pPr>
              <w:rPr>
                <w:rFonts w:ascii="Arial Narrow" w:hAnsi="Arial Narrow"/>
              </w:rPr>
            </w:pPr>
          </w:p>
        </w:tc>
      </w:tr>
      <w:tr w:rsidR="00553FC0" w:rsidRPr="001D21FD" w14:paraId="4BE1388F" w14:textId="77777777" w:rsidTr="000304F2">
        <w:trPr>
          <w:trHeight w:val="275"/>
        </w:trPr>
        <w:tc>
          <w:tcPr>
            <w:tcW w:w="4870" w:type="dxa"/>
          </w:tcPr>
          <w:p w14:paraId="3F3202AF" w14:textId="77777777"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14:paraId="7C9DC6D1"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4251738C" w14:textId="77777777" w:rsidTr="000304F2">
        <w:trPr>
          <w:trHeight w:val="275"/>
        </w:trPr>
        <w:tc>
          <w:tcPr>
            <w:tcW w:w="4870" w:type="dxa"/>
          </w:tcPr>
          <w:p w14:paraId="1A43B0E0" w14:textId="77777777"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14:paraId="31E53C92"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37AED1AF" w14:textId="77777777" w:rsidTr="000304F2">
        <w:trPr>
          <w:trHeight w:val="291"/>
        </w:trPr>
        <w:tc>
          <w:tcPr>
            <w:tcW w:w="4870" w:type="dxa"/>
          </w:tcPr>
          <w:p w14:paraId="49CA98C7" w14:textId="77777777" w:rsidR="00553FC0" w:rsidRPr="001D21FD" w:rsidRDefault="00553FC0" w:rsidP="000304F2">
            <w:pPr>
              <w:rPr>
                <w:rFonts w:ascii="Arial Narrow" w:hAnsi="Arial Narrow"/>
              </w:rPr>
            </w:pPr>
            <w:r w:rsidRPr="001D21FD">
              <w:rPr>
                <w:rFonts w:ascii="Arial Narrow" w:hAnsi="Arial Narrow"/>
              </w:rPr>
              <w:t>Telefón:</w:t>
            </w:r>
          </w:p>
        </w:tc>
        <w:tc>
          <w:tcPr>
            <w:tcW w:w="4310" w:type="dxa"/>
          </w:tcPr>
          <w:p w14:paraId="7C53D8BD"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13E83027" w14:textId="77777777" w:rsidTr="000304F2">
        <w:trPr>
          <w:trHeight w:val="275"/>
        </w:trPr>
        <w:tc>
          <w:tcPr>
            <w:tcW w:w="4870" w:type="dxa"/>
          </w:tcPr>
          <w:p w14:paraId="48AEE657" w14:textId="77777777" w:rsidR="00553FC0" w:rsidRPr="001D21FD" w:rsidRDefault="00553FC0" w:rsidP="000304F2">
            <w:pPr>
              <w:rPr>
                <w:rFonts w:ascii="Arial Narrow" w:hAnsi="Arial Narrow"/>
              </w:rPr>
            </w:pPr>
            <w:r w:rsidRPr="001D21FD">
              <w:rPr>
                <w:rFonts w:ascii="Arial Narrow" w:hAnsi="Arial Narrow"/>
              </w:rPr>
              <w:t>E-mail:</w:t>
            </w:r>
          </w:p>
        </w:tc>
        <w:tc>
          <w:tcPr>
            <w:tcW w:w="4310" w:type="dxa"/>
          </w:tcPr>
          <w:p w14:paraId="78C7612F" w14:textId="77777777" w:rsidR="00553FC0" w:rsidRPr="001D21FD" w:rsidRDefault="00553FC0" w:rsidP="000304F2">
            <w:pPr>
              <w:rPr>
                <w:rFonts w:ascii="Arial Narrow" w:hAnsi="Arial Narrow"/>
              </w:rPr>
            </w:pPr>
            <w:r w:rsidRPr="001D21FD">
              <w:rPr>
                <w:rFonts w:ascii="Arial Narrow" w:hAnsi="Arial Narrow"/>
              </w:rPr>
              <w:t>[...........]</w:t>
            </w:r>
          </w:p>
        </w:tc>
      </w:tr>
      <w:tr w:rsidR="00553FC0" w:rsidRPr="001D21FD" w14:paraId="57694D0C" w14:textId="77777777" w:rsidTr="000304F2">
        <w:trPr>
          <w:trHeight w:val="505"/>
        </w:trPr>
        <w:tc>
          <w:tcPr>
            <w:tcW w:w="4870" w:type="dxa"/>
          </w:tcPr>
          <w:p w14:paraId="4D8C072F" w14:textId="77777777"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14:paraId="0FFC66B3" w14:textId="77777777" w:rsidR="00553FC0" w:rsidRPr="001D21FD" w:rsidRDefault="00553FC0" w:rsidP="000304F2">
            <w:pPr>
              <w:rPr>
                <w:rFonts w:ascii="Arial Narrow" w:hAnsi="Arial Narrow"/>
              </w:rPr>
            </w:pPr>
            <w:r w:rsidRPr="001D21FD">
              <w:rPr>
                <w:rFonts w:ascii="Arial Narrow" w:hAnsi="Arial Narrow"/>
              </w:rPr>
              <w:t>[...........]</w:t>
            </w:r>
          </w:p>
          <w:p w14:paraId="60FCA596" w14:textId="77777777" w:rsidR="00553FC0" w:rsidRPr="001D21FD" w:rsidRDefault="00553FC0" w:rsidP="000304F2">
            <w:pPr>
              <w:rPr>
                <w:rFonts w:ascii="Arial Narrow" w:hAnsi="Arial Narrow"/>
              </w:rPr>
            </w:pPr>
          </w:p>
        </w:tc>
      </w:tr>
    </w:tbl>
    <w:p w14:paraId="7DBDB23A" w14:textId="77777777" w:rsidR="00553FC0" w:rsidRPr="001D21FD" w:rsidRDefault="00553FC0" w:rsidP="00553FC0">
      <w:pPr>
        <w:rPr>
          <w:rFonts w:ascii="Arial Narrow" w:hAnsi="Arial Narrow"/>
        </w:rPr>
      </w:pPr>
    </w:p>
    <w:p w14:paraId="716B5859" w14:textId="77777777"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14:paraId="3E294325"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72389758" w14:textId="77777777" w:rsidTr="000304F2">
        <w:trPr>
          <w:trHeight w:val="255"/>
        </w:trPr>
        <w:tc>
          <w:tcPr>
            <w:tcW w:w="4870" w:type="dxa"/>
          </w:tcPr>
          <w:p w14:paraId="5001C32C" w14:textId="77777777"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14:paraId="6EA95BED"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24CF0C04" w14:textId="77777777" w:rsidTr="000304F2">
        <w:trPr>
          <w:trHeight w:val="1036"/>
        </w:trPr>
        <w:tc>
          <w:tcPr>
            <w:tcW w:w="4870" w:type="dxa"/>
          </w:tcPr>
          <w:p w14:paraId="0012FBBD" w14:textId="77777777"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14:paraId="7350435F" w14:textId="77777777" w:rsidR="00553FC0" w:rsidRPr="001D21FD" w:rsidRDefault="00553FC0" w:rsidP="000304F2">
            <w:pPr>
              <w:jc w:val="both"/>
              <w:rPr>
                <w:rFonts w:ascii="Arial Narrow" w:hAnsi="Arial Narrow"/>
              </w:rPr>
            </w:pPr>
          </w:p>
          <w:p w14:paraId="693578D0" w14:textId="77777777" w:rsidR="00553FC0" w:rsidRPr="001D21FD" w:rsidRDefault="00570CCE" w:rsidP="000304F2">
            <w:pPr>
              <w:jc w:val="both"/>
              <w:rPr>
                <w:rFonts w:ascii="Arial Narrow" w:hAnsi="Arial Narrow"/>
              </w:rPr>
            </w:pPr>
            <w:r>
              <w:rPr>
                <w:rFonts w:ascii="Arial Narrow" w:hAnsi="Arial Narrow"/>
                <w:lang w:eastAsia="en-US"/>
              </w:rPr>
              <w:pict w14:anchorId="1FA6BF81">
                <v:shape id="_x0000_i1038" type="#_x0000_t75" style="width:42pt;height:20.25pt">
                  <v:imagedata r:id="rId22" o:title=""/>
                </v:shape>
              </w:pict>
            </w:r>
            <w:r w:rsidR="00553FC0" w:rsidRPr="001D21FD">
              <w:rPr>
                <w:rFonts w:ascii="Arial Narrow" w:hAnsi="Arial Narrow"/>
              </w:rPr>
              <w:t xml:space="preserve">   </w:t>
            </w:r>
            <w:r>
              <w:rPr>
                <w:rFonts w:ascii="Arial Narrow" w:hAnsi="Arial Narrow"/>
                <w:lang w:eastAsia="en-US"/>
              </w:rPr>
              <w:pict w14:anchorId="5B0D6831">
                <v:shape id="_x0000_i1039" type="#_x0000_t75" style="width:45pt;height:20.25pt">
                  <v:imagedata r:id="rId23" o:title=""/>
                </v:shape>
              </w:pict>
            </w:r>
            <w:r w:rsidR="00553FC0" w:rsidRPr="001D21FD">
              <w:rPr>
                <w:rFonts w:ascii="Arial Narrow" w:hAnsi="Arial Narrow"/>
              </w:rPr>
              <w:t xml:space="preserve">  </w:t>
            </w:r>
          </w:p>
          <w:p w14:paraId="4368C15E" w14:textId="77777777" w:rsidR="00553FC0" w:rsidRPr="001D21FD" w:rsidRDefault="00553FC0" w:rsidP="000304F2">
            <w:pPr>
              <w:jc w:val="both"/>
              <w:rPr>
                <w:rFonts w:ascii="Arial Narrow" w:hAnsi="Arial Narrow"/>
              </w:rPr>
            </w:pPr>
          </w:p>
        </w:tc>
      </w:tr>
    </w:tbl>
    <w:p w14:paraId="360CB944" w14:textId="77777777"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14:paraId="19FC1B06" w14:textId="77777777" w:rsidTr="000304F2">
        <w:tc>
          <w:tcPr>
            <w:tcW w:w="9180" w:type="dxa"/>
            <w:shd w:val="clear" w:color="auto" w:fill="EEECE1"/>
          </w:tcPr>
          <w:p w14:paraId="212C27F1" w14:textId="77777777"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14:paraId="360511E8" w14:textId="77777777" w:rsidR="00553FC0" w:rsidRPr="001D21FD" w:rsidRDefault="00553FC0" w:rsidP="000304F2">
            <w:pPr>
              <w:jc w:val="both"/>
              <w:rPr>
                <w:rFonts w:ascii="Arial Narrow" w:hAnsi="Arial Narrow"/>
              </w:rPr>
            </w:pPr>
          </w:p>
          <w:p w14:paraId="7B8CC473" w14:textId="77777777"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2596171" w14:textId="77777777"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14:paraId="77A56907" w14:textId="77777777" w:rsidR="00553FC0" w:rsidRPr="001D21FD" w:rsidRDefault="00553FC0" w:rsidP="00553FC0">
      <w:pPr>
        <w:ind w:firstLine="708"/>
        <w:jc w:val="center"/>
        <w:rPr>
          <w:rFonts w:ascii="Arial Narrow" w:hAnsi="Arial Narrow"/>
        </w:rPr>
      </w:pPr>
    </w:p>
    <w:p w14:paraId="1FBB260F" w14:textId="77777777" w:rsidR="00743EEB" w:rsidRDefault="00743EEB" w:rsidP="00553FC0">
      <w:pPr>
        <w:ind w:firstLine="708"/>
        <w:jc w:val="center"/>
        <w:rPr>
          <w:rFonts w:ascii="Arial Narrow" w:hAnsi="Arial Narrow"/>
        </w:rPr>
      </w:pPr>
    </w:p>
    <w:p w14:paraId="69AFD24E" w14:textId="77777777" w:rsidR="00743EEB" w:rsidRDefault="00743EEB" w:rsidP="00553FC0">
      <w:pPr>
        <w:ind w:firstLine="708"/>
        <w:jc w:val="center"/>
        <w:rPr>
          <w:rFonts w:ascii="Arial Narrow" w:hAnsi="Arial Narrow"/>
        </w:rPr>
      </w:pPr>
    </w:p>
    <w:p w14:paraId="1923F7C5" w14:textId="77777777" w:rsidR="00743EEB" w:rsidRDefault="00743EEB" w:rsidP="00553FC0">
      <w:pPr>
        <w:ind w:firstLine="708"/>
        <w:jc w:val="center"/>
        <w:rPr>
          <w:rFonts w:ascii="Arial Narrow" w:hAnsi="Arial Narrow"/>
        </w:rPr>
      </w:pPr>
    </w:p>
    <w:p w14:paraId="13E4F698" w14:textId="77777777" w:rsidR="00743EEB" w:rsidRDefault="00743EEB" w:rsidP="00553FC0">
      <w:pPr>
        <w:ind w:firstLine="708"/>
        <w:jc w:val="center"/>
        <w:rPr>
          <w:rFonts w:ascii="Arial Narrow" w:hAnsi="Arial Narrow"/>
        </w:rPr>
      </w:pPr>
    </w:p>
    <w:p w14:paraId="51D4D745" w14:textId="77777777" w:rsidR="00743EEB" w:rsidRDefault="00743EEB" w:rsidP="00553FC0">
      <w:pPr>
        <w:ind w:firstLine="708"/>
        <w:jc w:val="center"/>
        <w:rPr>
          <w:rFonts w:ascii="Arial Narrow" w:hAnsi="Arial Narrow"/>
        </w:rPr>
      </w:pPr>
    </w:p>
    <w:p w14:paraId="6D5358CA" w14:textId="77777777" w:rsidR="00743EEB" w:rsidRDefault="00743EEB" w:rsidP="00553FC0">
      <w:pPr>
        <w:ind w:firstLine="708"/>
        <w:jc w:val="center"/>
        <w:rPr>
          <w:rFonts w:ascii="Arial Narrow" w:hAnsi="Arial Narrow"/>
        </w:rPr>
      </w:pPr>
    </w:p>
    <w:p w14:paraId="31823EB6" w14:textId="77777777" w:rsidR="00553FC0" w:rsidRPr="001D21FD" w:rsidRDefault="00553FC0" w:rsidP="00553FC0">
      <w:pPr>
        <w:ind w:firstLine="708"/>
        <w:jc w:val="center"/>
        <w:rPr>
          <w:rFonts w:ascii="Arial Narrow" w:hAnsi="Arial Narrow"/>
        </w:rPr>
      </w:pPr>
      <w:r w:rsidRPr="001D21FD">
        <w:rPr>
          <w:rFonts w:ascii="Arial Narrow" w:hAnsi="Arial Narrow"/>
        </w:rPr>
        <w:lastRenderedPageBreak/>
        <w:t>D : INFORMÁCIE TÝKAJÚCE SA SUBDODÁVATEĽOV, KTORÝCH KAPACITY HOSPODÁRSKY SUBJEKT NEVYŽÍVA</w:t>
      </w:r>
    </w:p>
    <w:p w14:paraId="6CAC935F" w14:textId="77777777" w:rsidR="00553FC0" w:rsidRPr="001D21FD" w:rsidRDefault="00553FC0" w:rsidP="00553FC0">
      <w:pPr>
        <w:rPr>
          <w:rFonts w:ascii="Arial Narrow" w:hAnsi="Arial Narrow"/>
        </w:rPr>
      </w:pPr>
    </w:p>
    <w:p w14:paraId="339E99C0"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14:paraId="6A3AEED7" w14:textId="77777777" w:rsidTr="000304F2">
        <w:tc>
          <w:tcPr>
            <w:tcW w:w="9180" w:type="dxa"/>
            <w:shd w:val="clear" w:color="auto" w:fill="EEECE1"/>
          </w:tcPr>
          <w:p w14:paraId="667D2680" w14:textId="77777777"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14:paraId="71E98EFC"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1C6D6664" w14:textId="77777777" w:rsidTr="000304F2">
        <w:tc>
          <w:tcPr>
            <w:tcW w:w="4870" w:type="dxa"/>
          </w:tcPr>
          <w:p w14:paraId="281F546E" w14:textId="77777777"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14:paraId="54F6D59A"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5C0171AC" w14:textId="77777777" w:rsidTr="000304F2">
        <w:tc>
          <w:tcPr>
            <w:tcW w:w="4870" w:type="dxa"/>
          </w:tcPr>
          <w:p w14:paraId="2BFDBDF5" w14:textId="77777777"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14:paraId="406D1940" w14:textId="77777777" w:rsidR="00553FC0" w:rsidRPr="001D21FD" w:rsidRDefault="00553FC0" w:rsidP="000304F2">
            <w:pPr>
              <w:rPr>
                <w:rFonts w:ascii="Arial Narrow" w:hAnsi="Arial Narrow"/>
                <w:color w:val="404040"/>
              </w:rPr>
            </w:pPr>
          </w:p>
          <w:p w14:paraId="346E7D66" w14:textId="77777777" w:rsidR="00553FC0" w:rsidRPr="001D21FD" w:rsidRDefault="00570CCE" w:rsidP="000304F2">
            <w:pPr>
              <w:jc w:val="both"/>
              <w:rPr>
                <w:rFonts w:ascii="Arial Narrow" w:hAnsi="Arial Narrow"/>
              </w:rPr>
            </w:pPr>
            <w:r>
              <w:rPr>
                <w:rFonts w:ascii="Arial Narrow" w:hAnsi="Arial Narrow"/>
                <w:lang w:eastAsia="en-US"/>
              </w:rPr>
              <w:pict w14:anchorId="2C62FFB6">
                <v:shape id="_x0000_i1040" type="#_x0000_t75" style="width:42pt;height:20.25pt">
                  <v:imagedata r:id="rId24" o:title=""/>
                </v:shape>
              </w:pict>
            </w:r>
            <w:r w:rsidR="00553FC0" w:rsidRPr="001D21FD">
              <w:rPr>
                <w:rFonts w:ascii="Arial Narrow" w:hAnsi="Arial Narrow"/>
              </w:rPr>
              <w:t xml:space="preserve">   </w:t>
            </w:r>
            <w:r>
              <w:rPr>
                <w:rFonts w:ascii="Arial Narrow" w:hAnsi="Arial Narrow"/>
                <w:lang w:eastAsia="en-US"/>
              </w:rPr>
              <w:pict w14:anchorId="6CF8AFC6">
                <v:shape id="_x0000_i1041" type="#_x0000_t75" style="width:45pt;height:20.25pt">
                  <v:imagedata r:id="rId25" o:title=""/>
                </v:shape>
              </w:pict>
            </w:r>
            <w:r w:rsidR="00553FC0" w:rsidRPr="001D21FD">
              <w:rPr>
                <w:rFonts w:ascii="Arial Narrow" w:hAnsi="Arial Narrow"/>
              </w:rPr>
              <w:t xml:space="preserve">  </w:t>
            </w:r>
          </w:p>
          <w:p w14:paraId="0DCD8108" w14:textId="77777777" w:rsidR="00553FC0" w:rsidRPr="001D21FD" w:rsidRDefault="00553FC0" w:rsidP="000304F2">
            <w:pPr>
              <w:rPr>
                <w:rFonts w:ascii="Arial Narrow" w:hAnsi="Arial Narrow"/>
                <w:color w:val="404040"/>
              </w:rPr>
            </w:pPr>
          </w:p>
          <w:p w14:paraId="1FDBD49E" w14:textId="77777777"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14:paraId="4F787A87" w14:textId="77777777" w:rsidR="00553FC0" w:rsidRPr="001D21FD" w:rsidRDefault="00553FC0" w:rsidP="000304F2">
            <w:pPr>
              <w:rPr>
                <w:rFonts w:ascii="Arial Narrow" w:hAnsi="Arial Narrow"/>
                <w:b/>
              </w:rPr>
            </w:pPr>
            <w:r w:rsidRPr="001D21FD">
              <w:rPr>
                <w:rFonts w:ascii="Arial Narrow" w:hAnsi="Arial Narrow"/>
              </w:rPr>
              <w:t>[...........]</w:t>
            </w:r>
          </w:p>
        </w:tc>
      </w:tr>
    </w:tbl>
    <w:p w14:paraId="3E72AB27"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14:paraId="79C7EB36" w14:textId="77777777" w:rsidTr="000304F2">
        <w:tc>
          <w:tcPr>
            <w:tcW w:w="9180" w:type="dxa"/>
            <w:shd w:val="clear" w:color="auto" w:fill="EEECE1"/>
          </w:tcPr>
          <w:p w14:paraId="501CBE93" w14:textId="77777777"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14:paraId="05976058" w14:textId="77777777" w:rsidR="00553FC0" w:rsidRPr="001D21FD" w:rsidRDefault="00553FC0" w:rsidP="00553FC0">
      <w:pPr>
        <w:rPr>
          <w:rFonts w:ascii="Arial Narrow" w:hAnsi="Arial Narrow"/>
        </w:rPr>
      </w:pPr>
    </w:p>
    <w:p w14:paraId="1B57CED6" w14:textId="77777777" w:rsidR="00553FC0" w:rsidRPr="001D21FD" w:rsidRDefault="00553FC0" w:rsidP="00553FC0">
      <w:pPr>
        <w:rPr>
          <w:rFonts w:ascii="Arial Narrow" w:hAnsi="Arial Narrow"/>
        </w:rPr>
      </w:pPr>
    </w:p>
    <w:p w14:paraId="12A6AA6E" w14:textId="77777777" w:rsidR="00553FC0" w:rsidRPr="00755881" w:rsidRDefault="00553FC0" w:rsidP="00755881">
      <w:pPr>
        <w:tabs>
          <w:tab w:val="left" w:pos="3005"/>
          <w:tab w:val="center" w:pos="4500"/>
        </w:tabs>
        <w:jc w:val="center"/>
        <w:rPr>
          <w:rFonts w:ascii="Arial Narrow" w:hAnsi="Arial Narrow"/>
          <w:b/>
          <w:sz w:val="22"/>
          <w:szCs w:val="22"/>
        </w:rPr>
      </w:pPr>
      <w:r w:rsidRPr="00755881">
        <w:rPr>
          <w:rFonts w:ascii="Arial Narrow" w:hAnsi="Arial Narrow"/>
          <w:b/>
          <w:sz w:val="22"/>
          <w:szCs w:val="22"/>
        </w:rPr>
        <w:t>Časť III: Dôvody na vylúčenie</w:t>
      </w:r>
    </w:p>
    <w:p w14:paraId="1EE50AC4" w14:textId="77777777" w:rsidR="00553FC0" w:rsidRPr="001D21FD" w:rsidRDefault="00553FC0" w:rsidP="00553FC0">
      <w:pPr>
        <w:jc w:val="center"/>
        <w:rPr>
          <w:rFonts w:ascii="Arial Narrow" w:hAnsi="Arial Narrow"/>
          <w:b/>
        </w:rPr>
      </w:pPr>
    </w:p>
    <w:p w14:paraId="53DABBA5" w14:textId="77777777"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14:paraId="095D9CDC" w14:textId="77777777"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14:paraId="060325DB" w14:textId="77777777" w:rsidTr="000304F2">
        <w:tc>
          <w:tcPr>
            <w:tcW w:w="9180" w:type="dxa"/>
            <w:shd w:val="clear" w:color="auto" w:fill="EEECE1"/>
          </w:tcPr>
          <w:p w14:paraId="67575752" w14:textId="77777777"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14:paraId="1CBDD5DC"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14:paraId="39C21012"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14:paraId="64EF5063"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14:paraId="4BEBDB9A"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14:paraId="32548387"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14:paraId="6F46B10D" w14:textId="77777777"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14:paraId="41CFE5DA"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14:paraId="047B65FB" w14:textId="77777777" w:rsidTr="000304F2">
        <w:trPr>
          <w:trHeight w:val="1100"/>
        </w:trPr>
        <w:tc>
          <w:tcPr>
            <w:tcW w:w="4870" w:type="dxa"/>
          </w:tcPr>
          <w:p w14:paraId="5FB1A4E0" w14:textId="77777777" w:rsidR="00553FC0" w:rsidRPr="001D21FD" w:rsidRDefault="00553FC0" w:rsidP="000304F2">
            <w:pPr>
              <w:jc w:val="both"/>
              <w:rPr>
                <w:rFonts w:ascii="Arial Narrow" w:hAnsi="Arial Narrow"/>
                <w:b/>
              </w:rPr>
            </w:pPr>
            <w:r w:rsidRPr="001D21FD">
              <w:rPr>
                <w:rFonts w:ascii="Arial Narrow" w:hAnsi="Arial Narrow"/>
              </w:rPr>
              <w:br w:type="page"/>
            </w: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14:paraId="3D0F068F" w14:textId="77777777"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14:paraId="465BB87E" w14:textId="77777777" w:rsidTr="000304F2">
        <w:trPr>
          <w:trHeight w:val="2546"/>
        </w:trPr>
        <w:tc>
          <w:tcPr>
            <w:tcW w:w="4870" w:type="dxa"/>
          </w:tcPr>
          <w:p w14:paraId="0D041359" w14:textId="77777777" w:rsidR="00553FC0" w:rsidRPr="001D21FD" w:rsidRDefault="00553FC0" w:rsidP="000304F2">
            <w:pPr>
              <w:jc w:val="both"/>
              <w:rPr>
                <w:rFonts w:ascii="Arial Narrow" w:hAnsi="Arial Narrow"/>
              </w:rPr>
            </w:pPr>
            <w:r w:rsidRPr="001D21FD">
              <w:rPr>
                <w:rFonts w:ascii="Arial Narrow" w:hAnsi="Arial Narrow"/>
              </w:rPr>
              <w:lastRenderedPageBreak/>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14:paraId="7066E38B" w14:textId="77777777" w:rsidR="00553FC0" w:rsidRPr="001D21FD" w:rsidRDefault="00553FC0" w:rsidP="000304F2">
            <w:pPr>
              <w:jc w:val="both"/>
              <w:rPr>
                <w:rFonts w:ascii="Arial Narrow" w:hAnsi="Arial Narrow"/>
              </w:rPr>
            </w:pPr>
          </w:p>
          <w:p w14:paraId="36343DC3" w14:textId="77777777" w:rsidR="00553FC0" w:rsidRPr="001D21FD" w:rsidRDefault="00570CCE" w:rsidP="000304F2">
            <w:pPr>
              <w:jc w:val="both"/>
              <w:rPr>
                <w:rFonts w:ascii="Arial Narrow" w:hAnsi="Arial Narrow"/>
              </w:rPr>
            </w:pPr>
            <w:r>
              <w:rPr>
                <w:rFonts w:ascii="Arial Narrow" w:hAnsi="Arial Narrow"/>
                <w:lang w:eastAsia="en-US"/>
              </w:rPr>
              <w:pict w14:anchorId="1B7C23C9">
                <v:shape id="_x0000_i1042" type="#_x0000_t75" style="width:42pt;height:20.25pt">
                  <v:imagedata r:id="rId26" o:title=""/>
                </v:shape>
              </w:pict>
            </w:r>
            <w:r w:rsidR="00553FC0" w:rsidRPr="001D21FD">
              <w:rPr>
                <w:rFonts w:ascii="Arial Narrow" w:hAnsi="Arial Narrow"/>
              </w:rPr>
              <w:t xml:space="preserve">   </w:t>
            </w:r>
            <w:r>
              <w:rPr>
                <w:rFonts w:ascii="Arial Narrow" w:hAnsi="Arial Narrow"/>
                <w:lang w:eastAsia="en-US"/>
              </w:rPr>
              <w:pict w14:anchorId="04759C62">
                <v:shape id="_x0000_i1043" type="#_x0000_t75" style="width:45pt;height:20.25pt">
                  <v:imagedata r:id="rId27" o:title=""/>
                </v:shape>
              </w:pict>
            </w:r>
            <w:r w:rsidR="00553FC0" w:rsidRPr="001D21FD">
              <w:rPr>
                <w:rFonts w:ascii="Arial Narrow" w:hAnsi="Arial Narrow"/>
              </w:rPr>
              <w:t xml:space="preserve">  </w:t>
            </w:r>
          </w:p>
          <w:p w14:paraId="0D323BD5" w14:textId="77777777" w:rsidR="00553FC0" w:rsidRPr="001D21FD" w:rsidRDefault="00553FC0" w:rsidP="000304F2">
            <w:pPr>
              <w:jc w:val="both"/>
              <w:rPr>
                <w:rFonts w:ascii="Arial Narrow" w:hAnsi="Arial Narrow"/>
              </w:rPr>
            </w:pPr>
          </w:p>
          <w:p w14:paraId="5B2E139F" w14:textId="77777777"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14:paraId="11B3B247" w14:textId="77777777" w:rsidR="00553FC0" w:rsidRPr="001D21FD" w:rsidRDefault="00553FC0" w:rsidP="000304F2">
            <w:pPr>
              <w:jc w:val="both"/>
              <w:rPr>
                <w:rFonts w:ascii="Arial Narrow" w:hAnsi="Arial Narrow"/>
              </w:rPr>
            </w:pPr>
          </w:p>
          <w:p w14:paraId="35CAF668" w14:textId="77777777"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14:paraId="3DEDEA44" w14:textId="77777777" w:rsidTr="000304F2">
        <w:trPr>
          <w:trHeight w:val="2546"/>
        </w:trPr>
        <w:tc>
          <w:tcPr>
            <w:tcW w:w="4870" w:type="dxa"/>
          </w:tcPr>
          <w:p w14:paraId="47C182E7" w14:textId="77777777"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14:paraId="65C7BC8B" w14:textId="77777777"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14:paraId="3A991E87" w14:textId="77777777"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14:paraId="1F34E874" w14:textId="77777777"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14:paraId="4BC66196" w14:textId="77777777" w:rsidR="00553FC0" w:rsidRPr="001D21FD" w:rsidRDefault="00553FC0" w:rsidP="000304F2">
            <w:pPr>
              <w:jc w:val="both"/>
              <w:rPr>
                <w:rFonts w:ascii="Arial Narrow" w:hAnsi="Arial Narrow"/>
              </w:rPr>
            </w:pPr>
          </w:p>
          <w:p w14:paraId="149AA138" w14:textId="77777777"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14:paraId="0B27A023" w14:textId="77777777" w:rsidR="00553FC0" w:rsidRPr="001D21FD" w:rsidRDefault="00553FC0" w:rsidP="000304F2">
            <w:pPr>
              <w:jc w:val="both"/>
              <w:rPr>
                <w:rFonts w:ascii="Arial Narrow" w:hAnsi="Arial Narrow"/>
              </w:rPr>
            </w:pPr>
          </w:p>
          <w:p w14:paraId="0A371A70" w14:textId="77777777"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14:paraId="7EFDE53E" w14:textId="77777777"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14:paraId="6D508251" w14:textId="77777777" w:rsidR="00553FC0" w:rsidRPr="001D21FD" w:rsidRDefault="00553FC0" w:rsidP="000304F2">
            <w:pPr>
              <w:pStyle w:val="Odsekzoznamu"/>
              <w:jc w:val="both"/>
              <w:rPr>
                <w:rFonts w:ascii="Arial Narrow" w:hAnsi="Arial Narrow"/>
              </w:rPr>
            </w:pPr>
          </w:p>
          <w:p w14:paraId="44A454F0" w14:textId="77777777"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14:paraId="6F5B4A3C" w14:textId="77777777" w:rsidR="00553FC0" w:rsidRPr="001D21FD" w:rsidRDefault="00553FC0" w:rsidP="000304F2">
            <w:pPr>
              <w:jc w:val="both"/>
              <w:rPr>
                <w:rFonts w:ascii="Arial Narrow" w:hAnsi="Arial Narrow"/>
              </w:rPr>
            </w:pPr>
          </w:p>
          <w:p w14:paraId="1C3BD1D7" w14:textId="77777777"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14:paraId="146CFAC2" w14:textId="77777777" w:rsidTr="000304F2">
        <w:trPr>
          <w:trHeight w:val="1026"/>
        </w:trPr>
        <w:tc>
          <w:tcPr>
            <w:tcW w:w="4870" w:type="dxa"/>
          </w:tcPr>
          <w:p w14:paraId="6B40FF47" w14:textId="77777777"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14:paraId="378E390F" w14:textId="77777777" w:rsidR="00553FC0" w:rsidRPr="001D21FD" w:rsidRDefault="00553FC0" w:rsidP="000304F2">
            <w:pPr>
              <w:jc w:val="both"/>
              <w:rPr>
                <w:rFonts w:ascii="Arial Narrow" w:hAnsi="Arial Narrow"/>
              </w:rPr>
            </w:pPr>
          </w:p>
          <w:p w14:paraId="662FCE70" w14:textId="77777777" w:rsidR="00553FC0" w:rsidRPr="001D21FD" w:rsidRDefault="00570CCE" w:rsidP="000304F2">
            <w:pPr>
              <w:jc w:val="both"/>
              <w:rPr>
                <w:rFonts w:ascii="Arial Narrow" w:hAnsi="Arial Narrow"/>
              </w:rPr>
            </w:pPr>
            <w:r>
              <w:rPr>
                <w:rFonts w:ascii="Arial Narrow" w:hAnsi="Arial Narrow"/>
                <w:lang w:eastAsia="en-US"/>
              </w:rPr>
              <w:pict w14:anchorId="2EFCFE38">
                <v:shape id="_x0000_i1044" type="#_x0000_t75" style="width:42pt;height:20.25pt">
                  <v:imagedata r:id="rId28" o:title=""/>
                </v:shape>
              </w:pict>
            </w:r>
            <w:r w:rsidR="00553FC0" w:rsidRPr="001D21FD">
              <w:rPr>
                <w:rFonts w:ascii="Arial Narrow" w:hAnsi="Arial Narrow"/>
              </w:rPr>
              <w:t xml:space="preserve">   </w:t>
            </w:r>
            <w:r>
              <w:rPr>
                <w:rFonts w:ascii="Arial Narrow" w:hAnsi="Arial Narrow"/>
                <w:lang w:eastAsia="en-US"/>
              </w:rPr>
              <w:pict w14:anchorId="3AB18109">
                <v:shape id="_x0000_i1045" type="#_x0000_t75" style="width:45pt;height:20.25pt">
                  <v:imagedata r:id="rId29" o:title=""/>
                </v:shape>
              </w:pict>
            </w:r>
            <w:r w:rsidR="00553FC0" w:rsidRPr="001D21FD">
              <w:rPr>
                <w:rFonts w:ascii="Arial Narrow" w:hAnsi="Arial Narrow"/>
              </w:rPr>
              <w:t xml:space="preserve">  </w:t>
            </w:r>
          </w:p>
          <w:p w14:paraId="530F7E4C" w14:textId="77777777" w:rsidR="00553FC0" w:rsidRPr="001D21FD" w:rsidRDefault="00553FC0" w:rsidP="000304F2">
            <w:pPr>
              <w:jc w:val="both"/>
              <w:rPr>
                <w:rFonts w:ascii="Arial Narrow" w:hAnsi="Arial Narrow"/>
              </w:rPr>
            </w:pPr>
          </w:p>
        </w:tc>
      </w:tr>
      <w:tr w:rsidR="00553FC0" w:rsidRPr="001D21FD" w14:paraId="2434CD54" w14:textId="77777777" w:rsidTr="000304F2">
        <w:trPr>
          <w:trHeight w:val="244"/>
        </w:trPr>
        <w:tc>
          <w:tcPr>
            <w:tcW w:w="4870" w:type="dxa"/>
          </w:tcPr>
          <w:p w14:paraId="33DCB374" w14:textId="77777777"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14:paraId="34DD2DDA" w14:textId="77777777" w:rsidR="00553FC0" w:rsidRPr="001D21FD" w:rsidRDefault="00553FC0" w:rsidP="000304F2">
            <w:pPr>
              <w:jc w:val="both"/>
              <w:rPr>
                <w:rFonts w:ascii="Arial Narrow" w:hAnsi="Arial Narrow"/>
              </w:rPr>
            </w:pPr>
            <w:r w:rsidRPr="001D21FD">
              <w:rPr>
                <w:rFonts w:ascii="Arial Narrow" w:hAnsi="Arial Narrow"/>
              </w:rPr>
              <w:t>[...........]</w:t>
            </w:r>
          </w:p>
        </w:tc>
      </w:tr>
    </w:tbl>
    <w:p w14:paraId="18B5CDC9" w14:textId="77777777" w:rsidR="00553FC0" w:rsidRPr="001D21FD" w:rsidRDefault="00553FC0" w:rsidP="00553FC0">
      <w:pPr>
        <w:rPr>
          <w:rFonts w:ascii="Arial Narrow" w:hAnsi="Arial Narrow"/>
        </w:rPr>
      </w:pPr>
    </w:p>
    <w:p w14:paraId="11A44953" w14:textId="77777777" w:rsidR="00553FC0" w:rsidRPr="001D21FD" w:rsidRDefault="00553FC0" w:rsidP="00553FC0">
      <w:pPr>
        <w:jc w:val="center"/>
        <w:rPr>
          <w:rFonts w:ascii="Arial Narrow" w:hAnsi="Arial Narrow"/>
        </w:rPr>
      </w:pPr>
      <w:r w:rsidRPr="001D21FD">
        <w:rPr>
          <w:rFonts w:ascii="Arial Narrow" w:hAnsi="Arial Narrow"/>
        </w:rPr>
        <w:t>B: DÔVODY TÝKAJÚCE SA PLATBY DANÍ ALEBO PRÍSPEVKOV NA SOCIÁLNE ZABEZPEČENIE</w:t>
      </w:r>
    </w:p>
    <w:p w14:paraId="669DBC8F" w14:textId="77777777"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14:paraId="78FDA4AD" w14:textId="77777777" w:rsidTr="000304F2">
        <w:tc>
          <w:tcPr>
            <w:tcW w:w="4845" w:type="dxa"/>
          </w:tcPr>
          <w:p w14:paraId="4C5797C2" w14:textId="77777777"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14:paraId="5765D733" w14:textId="77777777"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14:paraId="7045C01A" w14:textId="77777777" w:rsidTr="000304F2">
        <w:tc>
          <w:tcPr>
            <w:tcW w:w="4845" w:type="dxa"/>
          </w:tcPr>
          <w:p w14:paraId="35A3894B" w14:textId="77777777"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14:paraId="5DD6D33E" w14:textId="77777777" w:rsidR="00553FC0" w:rsidRPr="001D21FD" w:rsidRDefault="00553FC0" w:rsidP="000304F2">
            <w:pPr>
              <w:jc w:val="both"/>
              <w:rPr>
                <w:rFonts w:ascii="Arial Narrow" w:hAnsi="Arial Narrow"/>
              </w:rPr>
            </w:pPr>
          </w:p>
          <w:p w14:paraId="1572D8ED" w14:textId="77777777" w:rsidR="00553FC0" w:rsidRPr="001D21FD" w:rsidRDefault="00570CCE" w:rsidP="000304F2">
            <w:pPr>
              <w:jc w:val="both"/>
              <w:rPr>
                <w:rFonts w:ascii="Arial Narrow" w:hAnsi="Arial Narrow"/>
              </w:rPr>
            </w:pPr>
            <w:r>
              <w:rPr>
                <w:rFonts w:ascii="Arial Narrow" w:hAnsi="Arial Narrow"/>
                <w:lang w:eastAsia="en-US"/>
              </w:rPr>
              <w:pict w14:anchorId="46B0162D">
                <v:shape id="_x0000_i1046" type="#_x0000_t75" style="width:42pt;height:20.25pt">
                  <v:imagedata r:id="rId30" o:title=""/>
                </v:shape>
              </w:pict>
            </w:r>
            <w:r w:rsidR="00553FC0" w:rsidRPr="001D21FD">
              <w:rPr>
                <w:rFonts w:ascii="Arial Narrow" w:hAnsi="Arial Narrow"/>
              </w:rPr>
              <w:t xml:space="preserve">   </w:t>
            </w:r>
            <w:r>
              <w:rPr>
                <w:rFonts w:ascii="Arial Narrow" w:hAnsi="Arial Narrow"/>
                <w:lang w:eastAsia="en-US"/>
              </w:rPr>
              <w:pict w14:anchorId="6C4FA95E">
                <v:shape id="_x0000_i1047" type="#_x0000_t75" style="width:45pt;height:20.25pt">
                  <v:imagedata r:id="rId31" o:title=""/>
                </v:shape>
              </w:pict>
            </w:r>
            <w:r w:rsidR="00553FC0" w:rsidRPr="001D21FD">
              <w:rPr>
                <w:rFonts w:ascii="Arial Narrow" w:hAnsi="Arial Narrow"/>
              </w:rPr>
              <w:t xml:space="preserve">  </w:t>
            </w:r>
          </w:p>
          <w:p w14:paraId="71F8C90C" w14:textId="77777777" w:rsidR="00553FC0" w:rsidRPr="001D21FD" w:rsidRDefault="00553FC0" w:rsidP="000304F2">
            <w:pPr>
              <w:jc w:val="both"/>
              <w:rPr>
                <w:rFonts w:ascii="Arial Narrow" w:hAnsi="Arial Narrow"/>
              </w:rPr>
            </w:pPr>
          </w:p>
        </w:tc>
      </w:tr>
      <w:tr w:rsidR="00553FC0" w:rsidRPr="001D21FD" w14:paraId="7A5BE523" w14:textId="77777777" w:rsidTr="000304F2">
        <w:tc>
          <w:tcPr>
            <w:tcW w:w="4845" w:type="dxa"/>
            <w:vMerge w:val="restart"/>
          </w:tcPr>
          <w:p w14:paraId="3EE79144" w14:textId="77777777" w:rsidR="00553FC0" w:rsidRPr="001D21FD" w:rsidRDefault="00553FC0" w:rsidP="000304F2">
            <w:pPr>
              <w:jc w:val="both"/>
              <w:rPr>
                <w:rFonts w:ascii="Arial Narrow" w:hAnsi="Arial Narrow"/>
                <w:b/>
              </w:rPr>
            </w:pPr>
          </w:p>
          <w:p w14:paraId="54BCC63A" w14:textId="77777777" w:rsidR="00553FC0" w:rsidRPr="001D21FD" w:rsidRDefault="00553FC0" w:rsidP="000304F2">
            <w:pPr>
              <w:jc w:val="both"/>
              <w:rPr>
                <w:rFonts w:ascii="Arial Narrow" w:hAnsi="Arial Narrow"/>
                <w:b/>
              </w:rPr>
            </w:pPr>
          </w:p>
          <w:p w14:paraId="690D87D1" w14:textId="77777777"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14:paraId="47205A95" w14:textId="77777777"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14:paraId="3F3FD10F" w14:textId="77777777"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14:paraId="0E43F881" w14:textId="77777777"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14:paraId="60A12E59" w14:textId="77777777" w:rsidR="00553FC0" w:rsidRPr="001D21FD" w:rsidRDefault="00553FC0" w:rsidP="000304F2">
            <w:pPr>
              <w:jc w:val="both"/>
              <w:rPr>
                <w:rFonts w:ascii="Arial Narrow" w:hAnsi="Arial Narrow"/>
              </w:rPr>
            </w:pPr>
          </w:p>
          <w:p w14:paraId="227C0318" w14:textId="77777777"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14:paraId="0A8F85BD" w14:textId="77777777" w:rsidR="00553FC0" w:rsidRPr="001D21FD" w:rsidRDefault="00553FC0" w:rsidP="000304F2">
            <w:pPr>
              <w:pStyle w:val="Odsekzoznamu"/>
              <w:jc w:val="both"/>
              <w:rPr>
                <w:rFonts w:ascii="Arial Narrow" w:hAnsi="Arial Narrow"/>
              </w:rPr>
            </w:pPr>
          </w:p>
          <w:p w14:paraId="3F0A6B38" w14:textId="77777777"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14:paraId="0DC008BB" w14:textId="77777777" w:rsidR="00553FC0" w:rsidRPr="001D21FD" w:rsidRDefault="00553FC0" w:rsidP="000304F2">
            <w:pPr>
              <w:pStyle w:val="Odsekzoznamu"/>
              <w:jc w:val="both"/>
              <w:rPr>
                <w:rFonts w:ascii="Arial Narrow" w:hAnsi="Arial Narrow"/>
              </w:rPr>
            </w:pPr>
          </w:p>
          <w:p w14:paraId="1B1BA90E" w14:textId="77777777"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lastRenderedPageBreak/>
              <w:t>Uveďte dátum odsudzujúceho rozsudku a rozhodnutia.</w:t>
            </w:r>
          </w:p>
          <w:p w14:paraId="0F313DA1" w14:textId="77777777" w:rsidR="00553FC0" w:rsidRPr="001D21FD" w:rsidRDefault="00553FC0" w:rsidP="000304F2">
            <w:pPr>
              <w:pStyle w:val="Odsekzoznamu"/>
              <w:jc w:val="both"/>
              <w:rPr>
                <w:rFonts w:ascii="Arial Narrow" w:hAnsi="Arial Narrow"/>
              </w:rPr>
            </w:pPr>
          </w:p>
          <w:p w14:paraId="6F15FE29" w14:textId="77777777"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14:paraId="39C45F55" w14:textId="77777777" w:rsidR="00553FC0" w:rsidRPr="001D21FD" w:rsidRDefault="00553FC0" w:rsidP="000304F2">
            <w:pPr>
              <w:pStyle w:val="Odsekzoznamu"/>
              <w:jc w:val="both"/>
              <w:rPr>
                <w:rFonts w:ascii="Arial Narrow" w:hAnsi="Arial Narrow"/>
              </w:rPr>
            </w:pPr>
          </w:p>
          <w:p w14:paraId="3D8A2435" w14:textId="77777777"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14:paraId="779BE768" w14:textId="77777777" w:rsidR="00553FC0" w:rsidRPr="001D21FD" w:rsidRDefault="00553FC0" w:rsidP="000304F2">
            <w:pPr>
              <w:pStyle w:val="Odsekzoznamu"/>
              <w:jc w:val="both"/>
              <w:rPr>
                <w:rFonts w:ascii="Arial Narrow" w:hAnsi="Arial Narrow"/>
              </w:rPr>
            </w:pPr>
          </w:p>
          <w:p w14:paraId="33097F09" w14:textId="77777777"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0E5B58A9" w14:textId="77777777" w:rsidR="00553FC0" w:rsidRPr="001D21FD" w:rsidRDefault="00553FC0" w:rsidP="000304F2">
            <w:pPr>
              <w:jc w:val="both"/>
              <w:rPr>
                <w:rFonts w:ascii="Arial Narrow" w:hAnsi="Arial Narrow"/>
                <w:b/>
              </w:rPr>
            </w:pPr>
            <w:r w:rsidRPr="001D21FD">
              <w:rPr>
                <w:rFonts w:ascii="Arial Narrow" w:hAnsi="Arial Narrow"/>
                <w:b/>
              </w:rPr>
              <w:lastRenderedPageBreak/>
              <w:t>Dane</w:t>
            </w:r>
          </w:p>
        </w:tc>
        <w:tc>
          <w:tcPr>
            <w:tcW w:w="1864" w:type="dxa"/>
          </w:tcPr>
          <w:p w14:paraId="6164FD72" w14:textId="77777777"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14:paraId="0B7E331B" w14:textId="77777777" w:rsidTr="000304F2">
        <w:tc>
          <w:tcPr>
            <w:tcW w:w="4845" w:type="dxa"/>
            <w:vMerge/>
          </w:tcPr>
          <w:p w14:paraId="3272710B" w14:textId="77777777" w:rsidR="00553FC0" w:rsidRPr="001D21FD" w:rsidRDefault="00553FC0" w:rsidP="000304F2">
            <w:pPr>
              <w:jc w:val="both"/>
              <w:rPr>
                <w:rFonts w:ascii="Arial Narrow" w:hAnsi="Arial Narrow"/>
              </w:rPr>
            </w:pPr>
          </w:p>
        </w:tc>
        <w:tc>
          <w:tcPr>
            <w:tcW w:w="2471" w:type="dxa"/>
          </w:tcPr>
          <w:p w14:paraId="6B677A40" w14:textId="77777777" w:rsidR="00553FC0" w:rsidRPr="001D21FD" w:rsidRDefault="00553FC0" w:rsidP="000304F2">
            <w:pPr>
              <w:jc w:val="both"/>
              <w:rPr>
                <w:rFonts w:ascii="Arial Narrow" w:hAnsi="Arial Narrow"/>
              </w:rPr>
            </w:pPr>
          </w:p>
          <w:p w14:paraId="7BC9DF7C" w14:textId="77777777"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14:paraId="0A8F8A2B" w14:textId="77777777"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14:paraId="3FB4394F" w14:textId="77777777" w:rsidR="00553FC0" w:rsidRPr="001D21FD" w:rsidRDefault="00553FC0" w:rsidP="000304F2">
            <w:pPr>
              <w:jc w:val="both"/>
              <w:rPr>
                <w:rFonts w:ascii="Arial Narrow" w:hAnsi="Arial Narrow"/>
              </w:rPr>
            </w:pPr>
          </w:p>
          <w:p w14:paraId="0007738E" w14:textId="77777777" w:rsidR="00553FC0" w:rsidRPr="001D21FD" w:rsidRDefault="00553FC0" w:rsidP="000304F2">
            <w:pPr>
              <w:pStyle w:val="Odsekzoznamu"/>
              <w:jc w:val="both"/>
              <w:rPr>
                <w:rFonts w:ascii="Arial Narrow" w:hAnsi="Arial Narrow"/>
              </w:rPr>
            </w:pPr>
          </w:p>
          <w:p w14:paraId="38E8B89F" w14:textId="77777777" w:rsidR="00553FC0" w:rsidRPr="001D21FD" w:rsidRDefault="00553FC0" w:rsidP="000304F2">
            <w:pPr>
              <w:pStyle w:val="Odsekzoznamu"/>
              <w:jc w:val="both"/>
              <w:rPr>
                <w:rFonts w:ascii="Arial Narrow" w:hAnsi="Arial Narrow"/>
              </w:rPr>
            </w:pPr>
          </w:p>
          <w:p w14:paraId="52FF81C8" w14:textId="77777777" w:rsidR="00553FC0" w:rsidRPr="001D21FD" w:rsidRDefault="00553FC0" w:rsidP="000304F2">
            <w:pPr>
              <w:jc w:val="both"/>
              <w:rPr>
                <w:rFonts w:ascii="Arial Narrow" w:hAnsi="Arial Narrow"/>
              </w:rPr>
            </w:pPr>
            <w:r w:rsidRPr="001D21FD">
              <w:rPr>
                <w:rFonts w:ascii="Arial Narrow" w:hAnsi="Arial Narrow"/>
              </w:rPr>
              <w:t xml:space="preserve">c1) </w:t>
            </w:r>
            <w:r w:rsidR="00570CCE">
              <w:rPr>
                <w:rFonts w:ascii="Arial Narrow" w:hAnsi="Arial Narrow"/>
                <w:lang w:eastAsia="en-US"/>
              </w:rPr>
              <w:pict w14:anchorId="47216000">
                <v:shape id="_x0000_i1048" type="#_x0000_t75" style="width:42pt;height:20.25pt">
                  <v:imagedata r:id="rId32" o:title=""/>
                </v:shape>
              </w:pict>
            </w:r>
            <w:r w:rsidRPr="001D21FD">
              <w:rPr>
                <w:rFonts w:ascii="Arial Narrow" w:hAnsi="Arial Narrow"/>
              </w:rPr>
              <w:t xml:space="preserve">   </w:t>
            </w:r>
            <w:r w:rsidR="00570CCE">
              <w:rPr>
                <w:rFonts w:ascii="Arial Narrow" w:hAnsi="Arial Narrow"/>
                <w:lang w:eastAsia="en-US"/>
              </w:rPr>
              <w:pict w14:anchorId="666CCCB8">
                <v:shape id="_x0000_i1049" type="#_x0000_t75" style="width:45pt;height:20.25pt">
                  <v:imagedata r:id="rId33" o:title=""/>
                </v:shape>
              </w:pict>
            </w:r>
            <w:r w:rsidRPr="001D21FD">
              <w:rPr>
                <w:rFonts w:ascii="Arial Narrow" w:hAnsi="Arial Narrow"/>
              </w:rPr>
              <w:t xml:space="preserve">  </w:t>
            </w:r>
          </w:p>
          <w:p w14:paraId="2F22AADA" w14:textId="77777777" w:rsidR="00553FC0" w:rsidRPr="001D21FD" w:rsidRDefault="00553FC0" w:rsidP="000304F2">
            <w:pPr>
              <w:jc w:val="both"/>
              <w:rPr>
                <w:rFonts w:ascii="Arial Narrow" w:hAnsi="Arial Narrow"/>
                <w:color w:val="404040"/>
              </w:rPr>
            </w:pPr>
          </w:p>
          <w:p w14:paraId="600134D3" w14:textId="77777777" w:rsidR="00553FC0" w:rsidRPr="001D21FD" w:rsidRDefault="00570CCE" w:rsidP="000304F2">
            <w:pPr>
              <w:jc w:val="both"/>
              <w:rPr>
                <w:rFonts w:ascii="Arial Narrow" w:hAnsi="Arial Narrow"/>
              </w:rPr>
            </w:pPr>
            <w:r>
              <w:rPr>
                <w:rFonts w:ascii="Arial Narrow" w:hAnsi="Arial Narrow"/>
                <w:lang w:eastAsia="en-US"/>
              </w:rPr>
              <w:pict w14:anchorId="76F69E2F">
                <v:shape id="_x0000_i1050" type="#_x0000_t75" style="width:42pt;height:20.25pt">
                  <v:imagedata r:id="rId34" o:title=""/>
                </v:shape>
              </w:pict>
            </w:r>
            <w:r w:rsidR="00553FC0" w:rsidRPr="001D21FD">
              <w:rPr>
                <w:rFonts w:ascii="Arial Narrow" w:hAnsi="Arial Narrow"/>
              </w:rPr>
              <w:t xml:space="preserve">   </w:t>
            </w:r>
            <w:r>
              <w:rPr>
                <w:rFonts w:ascii="Arial Narrow" w:hAnsi="Arial Narrow"/>
                <w:lang w:eastAsia="en-US"/>
              </w:rPr>
              <w:pict w14:anchorId="6E1F6E21">
                <v:shape id="_x0000_i1051" type="#_x0000_t75" style="width:45pt;height:20.25pt">
                  <v:imagedata r:id="rId35" o:title=""/>
                </v:shape>
              </w:pict>
            </w:r>
            <w:r w:rsidR="00553FC0" w:rsidRPr="001D21FD">
              <w:rPr>
                <w:rFonts w:ascii="Arial Narrow" w:hAnsi="Arial Narrow"/>
              </w:rPr>
              <w:t xml:space="preserve">  </w:t>
            </w:r>
          </w:p>
          <w:p w14:paraId="2954755F" w14:textId="77777777" w:rsidR="00553FC0" w:rsidRPr="001D21FD" w:rsidRDefault="00553FC0" w:rsidP="000304F2">
            <w:pPr>
              <w:jc w:val="both"/>
              <w:rPr>
                <w:rFonts w:ascii="Arial Narrow" w:hAnsi="Arial Narrow"/>
              </w:rPr>
            </w:pPr>
          </w:p>
          <w:p w14:paraId="28277483" w14:textId="77777777" w:rsidR="00553FC0" w:rsidRPr="001D21FD" w:rsidRDefault="00553FC0" w:rsidP="000304F2">
            <w:pPr>
              <w:jc w:val="both"/>
              <w:rPr>
                <w:rFonts w:ascii="Arial Narrow" w:hAnsi="Arial Narrow"/>
              </w:rPr>
            </w:pPr>
            <w:r w:rsidRPr="001D21FD">
              <w:rPr>
                <w:rFonts w:ascii="Arial Narrow" w:hAnsi="Arial Narrow"/>
              </w:rPr>
              <w:t>- [...........]</w:t>
            </w:r>
          </w:p>
          <w:p w14:paraId="0CAD8582" w14:textId="77777777" w:rsidR="00553FC0" w:rsidRPr="001D21FD" w:rsidRDefault="00553FC0" w:rsidP="000304F2">
            <w:pPr>
              <w:jc w:val="both"/>
              <w:rPr>
                <w:rFonts w:ascii="Arial Narrow" w:hAnsi="Arial Narrow"/>
              </w:rPr>
            </w:pPr>
          </w:p>
          <w:p w14:paraId="77E77D60" w14:textId="77777777" w:rsidR="00553FC0" w:rsidRPr="001D21FD" w:rsidRDefault="00553FC0" w:rsidP="000304F2">
            <w:pPr>
              <w:jc w:val="both"/>
              <w:rPr>
                <w:rFonts w:ascii="Arial Narrow" w:hAnsi="Arial Narrow"/>
              </w:rPr>
            </w:pPr>
          </w:p>
          <w:p w14:paraId="06C1D213" w14:textId="77777777" w:rsidR="00553FC0" w:rsidRPr="001D21FD" w:rsidRDefault="00553FC0" w:rsidP="000304F2">
            <w:pPr>
              <w:jc w:val="both"/>
              <w:rPr>
                <w:rFonts w:ascii="Arial Narrow" w:hAnsi="Arial Narrow"/>
              </w:rPr>
            </w:pPr>
            <w:r w:rsidRPr="001D21FD">
              <w:rPr>
                <w:rFonts w:ascii="Arial Narrow" w:hAnsi="Arial Narrow"/>
              </w:rPr>
              <w:t>- [...........]</w:t>
            </w:r>
          </w:p>
          <w:p w14:paraId="54A4E2AA" w14:textId="77777777" w:rsidR="00553FC0" w:rsidRPr="001D21FD" w:rsidRDefault="00553FC0" w:rsidP="000304F2">
            <w:pPr>
              <w:jc w:val="both"/>
              <w:rPr>
                <w:rFonts w:ascii="Arial Narrow" w:hAnsi="Arial Narrow"/>
              </w:rPr>
            </w:pPr>
          </w:p>
          <w:p w14:paraId="549883B3" w14:textId="77777777" w:rsidR="00553FC0" w:rsidRPr="001D21FD" w:rsidRDefault="00553FC0" w:rsidP="000304F2">
            <w:pPr>
              <w:jc w:val="both"/>
              <w:rPr>
                <w:rFonts w:ascii="Arial Narrow" w:hAnsi="Arial Narrow"/>
              </w:rPr>
            </w:pPr>
          </w:p>
          <w:p w14:paraId="7A015219" w14:textId="77777777" w:rsidR="00553FC0" w:rsidRPr="001D21FD" w:rsidRDefault="00553FC0" w:rsidP="000304F2">
            <w:pPr>
              <w:jc w:val="both"/>
              <w:rPr>
                <w:rFonts w:ascii="Arial Narrow" w:hAnsi="Arial Narrow"/>
              </w:rPr>
            </w:pPr>
          </w:p>
          <w:p w14:paraId="1FB794C0" w14:textId="77777777" w:rsidR="00553FC0" w:rsidRPr="001D21FD" w:rsidRDefault="00553FC0" w:rsidP="000304F2">
            <w:pPr>
              <w:jc w:val="both"/>
              <w:rPr>
                <w:rFonts w:ascii="Arial Narrow" w:hAnsi="Arial Narrow"/>
              </w:rPr>
            </w:pPr>
            <w:r w:rsidRPr="001D21FD">
              <w:rPr>
                <w:rFonts w:ascii="Arial Narrow" w:hAnsi="Arial Narrow"/>
              </w:rPr>
              <w:t>c2) [...........]</w:t>
            </w:r>
          </w:p>
          <w:p w14:paraId="60D25367" w14:textId="77777777" w:rsidR="00553FC0" w:rsidRPr="001D21FD" w:rsidRDefault="00553FC0" w:rsidP="000304F2">
            <w:pPr>
              <w:pStyle w:val="Odsekzoznamu"/>
              <w:ind w:left="360"/>
              <w:jc w:val="both"/>
              <w:rPr>
                <w:rFonts w:ascii="Arial Narrow" w:hAnsi="Arial Narrow"/>
              </w:rPr>
            </w:pPr>
          </w:p>
          <w:p w14:paraId="7FD68575" w14:textId="77777777" w:rsidR="00553FC0" w:rsidRPr="001D21FD" w:rsidRDefault="00570CCE" w:rsidP="000304F2">
            <w:pPr>
              <w:jc w:val="both"/>
              <w:rPr>
                <w:rFonts w:ascii="Arial Narrow" w:hAnsi="Arial Narrow"/>
              </w:rPr>
            </w:pPr>
            <w:r>
              <w:rPr>
                <w:rFonts w:ascii="Arial Narrow" w:hAnsi="Arial Narrow"/>
                <w:lang w:eastAsia="en-US"/>
              </w:rPr>
              <w:pict w14:anchorId="46D0C7F9">
                <v:shape id="_x0000_i1052" type="#_x0000_t75" style="width:42pt;height:20.25pt">
                  <v:imagedata r:id="rId36" o:title=""/>
                </v:shape>
              </w:pict>
            </w:r>
            <w:r w:rsidR="00553FC0" w:rsidRPr="001D21FD">
              <w:rPr>
                <w:rFonts w:ascii="Arial Narrow" w:hAnsi="Arial Narrow"/>
              </w:rPr>
              <w:t xml:space="preserve">   </w:t>
            </w:r>
            <w:r>
              <w:rPr>
                <w:rFonts w:ascii="Arial Narrow" w:hAnsi="Arial Narrow"/>
                <w:lang w:eastAsia="en-US"/>
              </w:rPr>
              <w:pict w14:anchorId="52946928">
                <v:shape id="_x0000_i1053" type="#_x0000_t75" style="width:45pt;height:20.25pt">
                  <v:imagedata r:id="rId37" o:title=""/>
                </v:shape>
              </w:pict>
            </w:r>
            <w:r w:rsidR="00553FC0" w:rsidRPr="001D21FD">
              <w:rPr>
                <w:rFonts w:ascii="Arial Narrow" w:hAnsi="Arial Narrow"/>
              </w:rPr>
              <w:t xml:space="preserve">  </w:t>
            </w:r>
          </w:p>
          <w:p w14:paraId="63CAE10C" w14:textId="77777777" w:rsidR="00553FC0" w:rsidRPr="001D21FD" w:rsidRDefault="00553FC0" w:rsidP="000304F2">
            <w:pPr>
              <w:pStyle w:val="Odsekzoznamu"/>
              <w:ind w:left="360"/>
              <w:jc w:val="both"/>
              <w:rPr>
                <w:rFonts w:ascii="Arial Narrow" w:hAnsi="Arial Narrow"/>
              </w:rPr>
            </w:pPr>
          </w:p>
          <w:p w14:paraId="792879D3" w14:textId="77777777" w:rsidR="00553FC0" w:rsidRPr="001D21FD" w:rsidRDefault="00553FC0" w:rsidP="000304F2">
            <w:pPr>
              <w:rPr>
                <w:rFonts w:ascii="Arial Narrow" w:hAnsi="Arial Narrow"/>
              </w:rPr>
            </w:pPr>
          </w:p>
          <w:p w14:paraId="20D68625" w14:textId="77777777"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14:paraId="60E501E5" w14:textId="77777777" w:rsidR="00553FC0" w:rsidRPr="001D21FD" w:rsidRDefault="00553FC0" w:rsidP="000304F2">
            <w:pPr>
              <w:jc w:val="both"/>
              <w:rPr>
                <w:rFonts w:ascii="Arial Narrow" w:hAnsi="Arial Narrow"/>
              </w:rPr>
            </w:pPr>
            <w:r w:rsidRPr="001D21FD">
              <w:rPr>
                <w:rFonts w:ascii="Arial Narrow" w:hAnsi="Arial Narrow"/>
              </w:rPr>
              <w:t>[...........]</w:t>
            </w:r>
          </w:p>
          <w:p w14:paraId="4C86A0D5" w14:textId="77777777" w:rsidR="00553FC0" w:rsidRPr="001D21FD" w:rsidRDefault="00553FC0" w:rsidP="000304F2">
            <w:pPr>
              <w:rPr>
                <w:rFonts w:ascii="Arial Narrow" w:hAnsi="Arial Narrow"/>
              </w:rPr>
            </w:pPr>
          </w:p>
        </w:tc>
        <w:tc>
          <w:tcPr>
            <w:tcW w:w="1864" w:type="dxa"/>
          </w:tcPr>
          <w:p w14:paraId="63D4E1C5" w14:textId="77777777" w:rsidR="00553FC0" w:rsidRPr="001D21FD" w:rsidRDefault="00553FC0" w:rsidP="000304F2">
            <w:pPr>
              <w:jc w:val="both"/>
              <w:rPr>
                <w:rFonts w:ascii="Arial Narrow" w:hAnsi="Arial Narrow"/>
              </w:rPr>
            </w:pPr>
          </w:p>
          <w:p w14:paraId="78E62CF6" w14:textId="77777777"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14:paraId="3157D6E0" w14:textId="77777777"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14:paraId="11DB0C72" w14:textId="77777777" w:rsidR="00553FC0" w:rsidRPr="001D21FD" w:rsidRDefault="00553FC0" w:rsidP="000304F2">
            <w:pPr>
              <w:jc w:val="both"/>
              <w:rPr>
                <w:rFonts w:ascii="Arial Narrow" w:hAnsi="Arial Narrow"/>
              </w:rPr>
            </w:pPr>
          </w:p>
          <w:p w14:paraId="1B792651" w14:textId="77777777" w:rsidR="00553FC0" w:rsidRPr="001D21FD" w:rsidRDefault="00553FC0" w:rsidP="000304F2">
            <w:pPr>
              <w:pStyle w:val="Odsekzoznamu"/>
              <w:jc w:val="both"/>
              <w:rPr>
                <w:rFonts w:ascii="Arial Narrow" w:hAnsi="Arial Narrow"/>
              </w:rPr>
            </w:pPr>
          </w:p>
          <w:p w14:paraId="11BFAE0C" w14:textId="77777777" w:rsidR="00553FC0" w:rsidRPr="001D21FD" w:rsidRDefault="00553FC0" w:rsidP="000304F2">
            <w:pPr>
              <w:pStyle w:val="Odsekzoznamu"/>
              <w:jc w:val="both"/>
              <w:rPr>
                <w:rFonts w:ascii="Arial Narrow" w:hAnsi="Arial Narrow"/>
              </w:rPr>
            </w:pPr>
          </w:p>
          <w:p w14:paraId="0184B3D1" w14:textId="77777777" w:rsidR="00553FC0" w:rsidRPr="001D21FD" w:rsidRDefault="00553FC0" w:rsidP="000304F2">
            <w:pPr>
              <w:jc w:val="both"/>
              <w:rPr>
                <w:rFonts w:ascii="Arial Narrow" w:hAnsi="Arial Narrow"/>
              </w:rPr>
            </w:pPr>
            <w:r w:rsidRPr="001D21FD">
              <w:rPr>
                <w:rFonts w:ascii="Arial Narrow" w:hAnsi="Arial Narrow"/>
              </w:rPr>
              <w:t>c1)</w:t>
            </w:r>
            <w:r w:rsidR="00570CCE">
              <w:rPr>
                <w:rFonts w:ascii="Arial Narrow" w:hAnsi="Arial Narrow"/>
                <w:lang w:eastAsia="en-US"/>
              </w:rPr>
              <w:pict w14:anchorId="22930B3C">
                <v:shape id="_x0000_i1054" type="#_x0000_t75" style="width:42pt;height:20.25pt">
                  <v:imagedata r:id="rId38" o:title=""/>
                </v:shape>
              </w:pict>
            </w:r>
            <w:r w:rsidRPr="001D21FD">
              <w:rPr>
                <w:rFonts w:ascii="Arial Narrow" w:hAnsi="Arial Narrow"/>
              </w:rPr>
              <w:t xml:space="preserve">   </w:t>
            </w:r>
            <w:r w:rsidR="00570CCE">
              <w:rPr>
                <w:rFonts w:ascii="Arial Narrow" w:hAnsi="Arial Narrow"/>
                <w:lang w:eastAsia="en-US"/>
              </w:rPr>
              <w:pict w14:anchorId="7E22BF41">
                <v:shape id="_x0000_i1055" type="#_x0000_t75" style="width:45pt;height:20.25pt">
                  <v:imagedata r:id="rId39" o:title=""/>
                </v:shape>
              </w:pict>
            </w:r>
            <w:r w:rsidRPr="001D21FD">
              <w:rPr>
                <w:rFonts w:ascii="Arial Narrow" w:hAnsi="Arial Narrow"/>
              </w:rPr>
              <w:t xml:space="preserve">  </w:t>
            </w:r>
          </w:p>
          <w:p w14:paraId="5AF307E8" w14:textId="77777777" w:rsidR="00553FC0" w:rsidRPr="001D21FD" w:rsidRDefault="00553FC0" w:rsidP="000304F2">
            <w:pPr>
              <w:jc w:val="both"/>
              <w:rPr>
                <w:rFonts w:ascii="Arial Narrow" w:hAnsi="Arial Narrow"/>
                <w:color w:val="404040"/>
              </w:rPr>
            </w:pPr>
          </w:p>
          <w:p w14:paraId="388324DA" w14:textId="77777777" w:rsidR="00553FC0" w:rsidRPr="001D21FD" w:rsidRDefault="00570CCE" w:rsidP="000304F2">
            <w:pPr>
              <w:jc w:val="both"/>
              <w:rPr>
                <w:rFonts w:ascii="Arial Narrow" w:hAnsi="Arial Narrow"/>
              </w:rPr>
            </w:pPr>
            <w:r>
              <w:rPr>
                <w:rFonts w:ascii="Arial Narrow" w:hAnsi="Arial Narrow"/>
                <w:lang w:eastAsia="en-US"/>
              </w:rPr>
              <w:lastRenderedPageBreak/>
              <w:pict w14:anchorId="1610253D">
                <v:shape id="_x0000_i1056" type="#_x0000_t75" style="width:42pt;height:20.25pt">
                  <v:imagedata r:id="rId40" o:title=""/>
                </v:shape>
              </w:pict>
            </w:r>
            <w:r w:rsidR="00553FC0" w:rsidRPr="001D21FD">
              <w:rPr>
                <w:rFonts w:ascii="Arial Narrow" w:hAnsi="Arial Narrow"/>
              </w:rPr>
              <w:t xml:space="preserve">   </w:t>
            </w:r>
            <w:r>
              <w:rPr>
                <w:rFonts w:ascii="Arial Narrow" w:hAnsi="Arial Narrow"/>
                <w:lang w:eastAsia="en-US"/>
              </w:rPr>
              <w:pict w14:anchorId="04715C1F">
                <v:shape id="_x0000_i1057" type="#_x0000_t75" style="width:45pt;height:20.25pt">
                  <v:imagedata r:id="rId41" o:title=""/>
                </v:shape>
              </w:pict>
            </w:r>
            <w:r w:rsidR="00553FC0" w:rsidRPr="001D21FD">
              <w:rPr>
                <w:rFonts w:ascii="Arial Narrow" w:hAnsi="Arial Narrow"/>
              </w:rPr>
              <w:t xml:space="preserve">  </w:t>
            </w:r>
          </w:p>
          <w:p w14:paraId="1A298EC6" w14:textId="77777777" w:rsidR="00553FC0" w:rsidRPr="001D21FD" w:rsidRDefault="00553FC0" w:rsidP="000304F2">
            <w:pPr>
              <w:jc w:val="both"/>
              <w:rPr>
                <w:rFonts w:ascii="Arial Narrow" w:hAnsi="Arial Narrow"/>
              </w:rPr>
            </w:pPr>
          </w:p>
          <w:p w14:paraId="4756F1A9" w14:textId="77777777" w:rsidR="00553FC0" w:rsidRPr="001D21FD" w:rsidRDefault="00553FC0" w:rsidP="000304F2">
            <w:pPr>
              <w:jc w:val="both"/>
              <w:rPr>
                <w:rFonts w:ascii="Arial Narrow" w:hAnsi="Arial Narrow"/>
              </w:rPr>
            </w:pPr>
            <w:r w:rsidRPr="001D21FD">
              <w:rPr>
                <w:rFonts w:ascii="Arial Narrow" w:hAnsi="Arial Narrow"/>
              </w:rPr>
              <w:t>- [...........]</w:t>
            </w:r>
          </w:p>
          <w:p w14:paraId="6D81AEEB" w14:textId="77777777" w:rsidR="00553FC0" w:rsidRPr="001D21FD" w:rsidRDefault="00553FC0" w:rsidP="000304F2">
            <w:pPr>
              <w:jc w:val="both"/>
              <w:rPr>
                <w:rFonts w:ascii="Arial Narrow" w:hAnsi="Arial Narrow"/>
              </w:rPr>
            </w:pPr>
          </w:p>
          <w:p w14:paraId="23205500" w14:textId="77777777" w:rsidR="00553FC0" w:rsidRPr="001D21FD" w:rsidRDefault="00553FC0" w:rsidP="000304F2">
            <w:pPr>
              <w:jc w:val="both"/>
              <w:rPr>
                <w:rFonts w:ascii="Arial Narrow" w:hAnsi="Arial Narrow"/>
              </w:rPr>
            </w:pPr>
            <w:r w:rsidRPr="001D21FD">
              <w:rPr>
                <w:rFonts w:ascii="Arial Narrow" w:hAnsi="Arial Narrow"/>
              </w:rPr>
              <w:t xml:space="preserve"> </w:t>
            </w:r>
          </w:p>
          <w:p w14:paraId="2A699C92" w14:textId="77777777" w:rsidR="00553FC0" w:rsidRPr="001D21FD" w:rsidRDefault="00553FC0" w:rsidP="000304F2">
            <w:pPr>
              <w:jc w:val="both"/>
              <w:rPr>
                <w:rFonts w:ascii="Arial Narrow" w:hAnsi="Arial Narrow"/>
              </w:rPr>
            </w:pPr>
            <w:r w:rsidRPr="001D21FD">
              <w:rPr>
                <w:rFonts w:ascii="Arial Narrow" w:hAnsi="Arial Narrow"/>
              </w:rPr>
              <w:t>- [...........]</w:t>
            </w:r>
          </w:p>
          <w:p w14:paraId="30A85007" w14:textId="77777777" w:rsidR="00553FC0" w:rsidRPr="001D21FD" w:rsidRDefault="00553FC0" w:rsidP="000304F2">
            <w:pPr>
              <w:jc w:val="both"/>
              <w:rPr>
                <w:rFonts w:ascii="Arial Narrow" w:hAnsi="Arial Narrow"/>
              </w:rPr>
            </w:pPr>
          </w:p>
          <w:p w14:paraId="4412DEDB" w14:textId="77777777" w:rsidR="00553FC0" w:rsidRPr="001D21FD" w:rsidRDefault="00553FC0" w:rsidP="000304F2">
            <w:pPr>
              <w:jc w:val="both"/>
              <w:rPr>
                <w:rFonts w:ascii="Arial Narrow" w:hAnsi="Arial Narrow"/>
              </w:rPr>
            </w:pPr>
          </w:p>
          <w:p w14:paraId="22FC47E2" w14:textId="77777777" w:rsidR="00553FC0" w:rsidRPr="001D21FD" w:rsidRDefault="00553FC0" w:rsidP="000304F2">
            <w:pPr>
              <w:jc w:val="both"/>
              <w:rPr>
                <w:rFonts w:ascii="Arial Narrow" w:hAnsi="Arial Narrow"/>
              </w:rPr>
            </w:pPr>
          </w:p>
          <w:p w14:paraId="435E7827" w14:textId="77777777" w:rsidR="00553FC0" w:rsidRPr="001D21FD" w:rsidRDefault="00553FC0" w:rsidP="000304F2">
            <w:pPr>
              <w:jc w:val="both"/>
              <w:rPr>
                <w:rFonts w:ascii="Arial Narrow" w:hAnsi="Arial Narrow"/>
              </w:rPr>
            </w:pPr>
            <w:r w:rsidRPr="001D21FD">
              <w:rPr>
                <w:rFonts w:ascii="Arial Narrow" w:hAnsi="Arial Narrow"/>
              </w:rPr>
              <w:t>c2) [...........]</w:t>
            </w:r>
          </w:p>
          <w:p w14:paraId="1A343BD9" w14:textId="77777777" w:rsidR="00553FC0" w:rsidRPr="001D21FD" w:rsidRDefault="00553FC0" w:rsidP="000304F2">
            <w:pPr>
              <w:pStyle w:val="Odsekzoznamu"/>
              <w:ind w:left="360"/>
              <w:jc w:val="both"/>
              <w:rPr>
                <w:rFonts w:ascii="Arial Narrow" w:hAnsi="Arial Narrow"/>
              </w:rPr>
            </w:pPr>
          </w:p>
          <w:p w14:paraId="60E8B8D7" w14:textId="77777777" w:rsidR="00553FC0" w:rsidRPr="001D21FD" w:rsidRDefault="00570CCE" w:rsidP="000304F2">
            <w:pPr>
              <w:jc w:val="both"/>
              <w:rPr>
                <w:rFonts w:ascii="Arial Narrow" w:hAnsi="Arial Narrow"/>
              </w:rPr>
            </w:pPr>
            <w:r>
              <w:rPr>
                <w:rFonts w:ascii="Arial Narrow" w:hAnsi="Arial Narrow"/>
                <w:lang w:eastAsia="en-US"/>
              </w:rPr>
              <w:pict w14:anchorId="0BE7C544">
                <v:shape id="_x0000_i1058" type="#_x0000_t75" style="width:42pt;height:20.25pt">
                  <v:imagedata r:id="rId42" o:title=""/>
                </v:shape>
              </w:pict>
            </w:r>
            <w:r w:rsidR="00553FC0" w:rsidRPr="001D21FD">
              <w:rPr>
                <w:rFonts w:ascii="Arial Narrow" w:hAnsi="Arial Narrow"/>
              </w:rPr>
              <w:t xml:space="preserve">   </w:t>
            </w:r>
            <w:r>
              <w:rPr>
                <w:rFonts w:ascii="Arial Narrow" w:hAnsi="Arial Narrow"/>
                <w:lang w:eastAsia="en-US"/>
              </w:rPr>
              <w:pict w14:anchorId="5587776D">
                <v:shape id="_x0000_i1059" type="#_x0000_t75" style="width:45pt;height:20.25pt">
                  <v:imagedata r:id="rId43" o:title=""/>
                </v:shape>
              </w:pict>
            </w:r>
            <w:r w:rsidR="00553FC0" w:rsidRPr="001D21FD">
              <w:rPr>
                <w:rFonts w:ascii="Arial Narrow" w:hAnsi="Arial Narrow"/>
              </w:rPr>
              <w:t xml:space="preserve">  </w:t>
            </w:r>
          </w:p>
          <w:p w14:paraId="5B07F51C" w14:textId="77777777" w:rsidR="00553FC0" w:rsidRPr="001D21FD" w:rsidRDefault="00553FC0" w:rsidP="000304F2">
            <w:pPr>
              <w:rPr>
                <w:rFonts w:ascii="Arial Narrow" w:hAnsi="Arial Narrow"/>
              </w:rPr>
            </w:pPr>
          </w:p>
          <w:p w14:paraId="5B530751" w14:textId="77777777" w:rsidR="00553FC0" w:rsidRPr="001D21FD" w:rsidRDefault="00553FC0" w:rsidP="000304F2">
            <w:pPr>
              <w:rPr>
                <w:rFonts w:ascii="Arial Narrow" w:hAnsi="Arial Narrow"/>
              </w:rPr>
            </w:pPr>
          </w:p>
          <w:p w14:paraId="1B4C8798" w14:textId="77777777"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14:paraId="61FA8B8A" w14:textId="77777777" w:rsidR="00553FC0" w:rsidRPr="001D21FD" w:rsidRDefault="00553FC0" w:rsidP="000304F2">
            <w:pPr>
              <w:jc w:val="both"/>
              <w:rPr>
                <w:rFonts w:ascii="Arial Narrow" w:hAnsi="Arial Narrow"/>
              </w:rPr>
            </w:pPr>
            <w:r w:rsidRPr="001D21FD">
              <w:rPr>
                <w:rFonts w:ascii="Arial Narrow" w:hAnsi="Arial Narrow"/>
              </w:rPr>
              <w:t>[...........]</w:t>
            </w:r>
          </w:p>
          <w:p w14:paraId="63C8053F" w14:textId="77777777" w:rsidR="00553FC0" w:rsidRPr="001D21FD" w:rsidRDefault="00553FC0" w:rsidP="000304F2">
            <w:pPr>
              <w:rPr>
                <w:rFonts w:ascii="Arial Narrow" w:hAnsi="Arial Narrow"/>
              </w:rPr>
            </w:pPr>
          </w:p>
        </w:tc>
      </w:tr>
      <w:tr w:rsidR="00553FC0" w:rsidRPr="001D21FD" w14:paraId="17B742AE" w14:textId="77777777" w:rsidTr="000304F2">
        <w:tc>
          <w:tcPr>
            <w:tcW w:w="4845" w:type="dxa"/>
          </w:tcPr>
          <w:p w14:paraId="037B57E6" w14:textId="77777777" w:rsidR="00553FC0" w:rsidRPr="001D21FD" w:rsidRDefault="00553FC0" w:rsidP="000304F2">
            <w:pPr>
              <w:jc w:val="both"/>
              <w:rPr>
                <w:rFonts w:ascii="Arial Narrow" w:hAnsi="Arial Narrow"/>
              </w:rPr>
            </w:pPr>
            <w:r w:rsidRPr="001D21FD">
              <w:rPr>
                <w:rFonts w:ascii="Arial Narrow" w:hAnsi="Arial Narrow"/>
              </w:rPr>
              <w:lastRenderedPageBreak/>
              <w:t>Ak príslušné dokumenty týkajúce sa platby daní alebo príspevkov sociálneho zabezpečenia sú dostupné v elektronickom formáte, uveďte:</w:t>
            </w:r>
          </w:p>
        </w:tc>
        <w:tc>
          <w:tcPr>
            <w:tcW w:w="4335" w:type="dxa"/>
            <w:gridSpan w:val="2"/>
          </w:tcPr>
          <w:p w14:paraId="2DE7B1CD" w14:textId="77777777"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14:paraId="2C9CD57F" w14:textId="77777777" w:rsidR="00553FC0" w:rsidRPr="001D21FD" w:rsidRDefault="00553FC0" w:rsidP="000304F2">
            <w:pPr>
              <w:jc w:val="both"/>
              <w:rPr>
                <w:rFonts w:ascii="Arial Narrow" w:hAnsi="Arial Narrow"/>
              </w:rPr>
            </w:pPr>
            <w:r w:rsidRPr="001D21FD">
              <w:rPr>
                <w:rFonts w:ascii="Arial Narrow" w:hAnsi="Arial Narrow"/>
              </w:rPr>
              <w:t>[...........][...........][...........]</w:t>
            </w:r>
          </w:p>
        </w:tc>
      </w:tr>
    </w:tbl>
    <w:p w14:paraId="6C85C302" w14:textId="77777777" w:rsidR="00553FC0" w:rsidRPr="001D21FD" w:rsidRDefault="00553FC0" w:rsidP="00553FC0">
      <w:pPr>
        <w:rPr>
          <w:rFonts w:ascii="Arial Narrow" w:hAnsi="Arial Narrow"/>
        </w:rPr>
      </w:pPr>
    </w:p>
    <w:p w14:paraId="62970D99" w14:textId="77777777" w:rsidR="004D26A2" w:rsidRPr="001D21FD" w:rsidRDefault="004D26A2" w:rsidP="004D26A2">
      <w:pPr>
        <w:jc w:val="center"/>
        <w:rPr>
          <w:rFonts w:ascii="Arial Narrow" w:hAnsi="Arial Narrow"/>
        </w:rPr>
      </w:pPr>
      <w:r w:rsidRPr="001D21FD">
        <w:rPr>
          <w:rFonts w:ascii="Arial Narrow" w:hAnsi="Arial Narrow"/>
        </w:rPr>
        <w:t>C: DÔVODY TÝKAJÚCE SA KONKURZU, KONFLIKTU ZÁUJMOV ALEBO ODBORNÉHO POCHYBENIA</w:t>
      </w:r>
      <w:r w:rsidRPr="001D21FD">
        <w:rPr>
          <w:rStyle w:val="Odkaznapoznmkupodiarou"/>
          <w:rFonts w:ascii="Arial Narrow" w:hAnsi="Arial Narrow"/>
        </w:rPr>
        <w:footnoteReference w:id="25"/>
      </w:r>
    </w:p>
    <w:p w14:paraId="57F199BF" w14:textId="77777777"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14:paraId="33CDECB7" w14:textId="77777777" w:rsidTr="000304F2">
        <w:tc>
          <w:tcPr>
            <w:tcW w:w="9180" w:type="dxa"/>
            <w:shd w:val="clear" w:color="auto" w:fill="EEECE1"/>
          </w:tcPr>
          <w:p w14:paraId="6AA41531" w14:textId="77777777"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7DFF023E" w14:textId="77777777"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14:paraId="4444E6DF" w14:textId="77777777" w:rsidTr="000304F2">
        <w:trPr>
          <w:trHeight w:val="884"/>
        </w:trPr>
        <w:tc>
          <w:tcPr>
            <w:tcW w:w="4876" w:type="dxa"/>
          </w:tcPr>
          <w:p w14:paraId="3B05F597" w14:textId="77777777"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14:paraId="6EAB7F70" w14:textId="77777777"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14:paraId="749A4459" w14:textId="77777777" w:rsidTr="000304F2">
        <w:trPr>
          <w:trHeight w:val="144"/>
        </w:trPr>
        <w:tc>
          <w:tcPr>
            <w:tcW w:w="4876" w:type="dxa"/>
            <w:vMerge w:val="restart"/>
          </w:tcPr>
          <w:p w14:paraId="2259C42B" w14:textId="77777777"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14:paraId="68C76036" w14:textId="77777777" w:rsidR="004D26A2" w:rsidRPr="001D21FD" w:rsidRDefault="004D26A2" w:rsidP="000304F2">
            <w:pPr>
              <w:jc w:val="both"/>
              <w:rPr>
                <w:rFonts w:ascii="Arial Narrow" w:hAnsi="Arial Narrow"/>
              </w:rPr>
            </w:pPr>
          </w:p>
          <w:p w14:paraId="43C2F978" w14:textId="77777777" w:rsidR="004D26A2" w:rsidRPr="001D21FD" w:rsidRDefault="00570CCE" w:rsidP="000304F2">
            <w:pPr>
              <w:jc w:val="both"/>
              <w:rPr>
                <w:rFonts w:ascii="Arial Narrow" w:hAnsi="Arial Narrow"/>
              </w:rPr>
            </w:pPr>
            <w:r>
              <w:rPr>
                <w:rFonts w:ascii="Arial Narrow" w:hAnsi="Arial Narrow"/>
                <w:lang w:eastAsia="en-US"/>
              </w:rPr>
              <w:pict w14:anchorId="48FD7381">
                <v:shape id="_x0000_i1060" type="#_x0000_t75" style="width:42pt;height:20.25pt">
                  <v:imagedata r:id="rId44" o:title=""/>
                </v:shape>
              </w:pict>
            </w:r>
            <w:r w:rsidR="004D26A2" w:rsidRPr="001D21FD">
              <w:rPr>
                <w:rFonts w:ascii="Arial Narrow" w:hAnsi="Arial Narrow"/>
              </w:rPr>
              <w:t xml:space="preserve">   </w:t>
            </w:r>
            <w:r>
              <w:rPr>
                <w:rFonts w:ascii="Arial Narrow" w:hAnsi="Arial Narrow"/>
                <w:lang w:eastAsia="en-US"/>
              </w:rPr>
              <w:pict w14:anchorId="3E44ECB6">
                <v:shape id="_x0000_i1061" type="#_x0000_t75" style="width:45pt;height:20.25pt">
                  <v:imagedata r:id="rId45" o:title=""/>
                </v:shape>
              </w:pict>
            </w:r>
            <w:r w:rsidR="004D26A2" w:rsidRPr="001D21FD">
              <w:rPr>
                <w:rFonts w:ascii="Arial Narrow" w:hAnsi="Arial Narrow"/>
              </w:rPr>
              <w:t xml:space="preserve">  </w:t>
            </w:r>
          </w:p>
          <w:p w14:paraId="29E9421E" w14:textId="77777777" w:rsidR="004D26A2" w:rsidRPr="001D21FD" w:rsidRDefault="004D26A2" w:rsidP="000304F2">
            <w:pPr>
              <w:jc w:val="both"/>
              <w:rPr>
                <w:rFonts w:ascii="Arial Narrow" w:hAnsi="Arial Narrow"/>
              </w:rPr>
            </w:pPr>
          </w:p>
        </w:tc>
      </w:tr>
      <w:tr w:rsidR="004D26A2" w:rsidRPr="001D21FD" w14:paraId="48013DC9" w14:textId="77777777" w:rsidTr="000304F2">
        <w:trPr>
          <w:trHeight w:val="144"/>
        </w:trPr>
        <w:tc>
          <w:tcPr>
            <w:tcW w:w="4876" w:type="dxa"/>
            <w:vMerge/>
          </w:tcPr>
          <w:p w14:paraId="5D3D0729" w14:textId="77777777" w:rsidR="004D26A2" w:rsidRPr="001D21FD" w:rsidRDefault="004D26A2" w:rsidP="000304F2">
            <w:pPr>
              <w:rPr>
                <w:rFonts w:ascii="Arial Narrow" w:hAnsi="Arial Narrow"/>
              </w:rPr>
            </w:pPr>
          </w:p>
        </w:tc>
        <w:tc>
          <w:tcPr>
            <w:tcW w:w="4304" w:type="dxa"/>
          </w:tcPr>
          <w:p w14:paraId="0948A16A" w14:textId="77777777"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14:paraId="42651A1A" w14:textId="77777777"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14:paraId="3BA732EF" w14:textId="77777777"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14:paraId="1859CC59" w14:textId="77777777"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14:paraId="5C574297" w14:textId="77777777" w:rsidTr="000304F2">
        <w:trPr>
          <w:trHeight w:val="144"/>
        </w:trPr>
        <w:tc>
          <w:tcPr>
            <w:tcW w:w="4876" w:type="dxa"/>
          </w:tcPr>
          <w:p w14:paraId="72AC1E7C" w14:textId="77777777"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14:paraId="501A6C6A"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14:paraId="20BDF19B"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14:paraId="31EA8BA5"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14:paraId="0DFC0599"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lastRenderedPageBreak/>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14:paraId="186F6B18"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14:paraId="056C2727" w14:textId="77777777"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14:paraId="2126B5D2" w14:textId="77777777" w:rsidR="004D26A2" w:rsidRPr="001D21FD" w:rsidRDefault="004D26A2" w:rsidP="000304F2">
            <w:pPr>
              <w:rPr>
                <w:rFonts w:ascii="Arial Narrow" w:hAnsi="Arial Narrow"/>
              </w:rPr>
            </w:pPr>
          </w:p>
          <w:p w14:paraId="651A0B09" w14:textId="77777777" w:rsidR="004D26A2" w:rsidRPr="001D21FD" w:rsidRDefault="00570CCE" w:rsidP="000304F2">
            <w:pPr>
              <w:jc w:val="both"/>
              <w:rPr>
                <w:rFonts w:ascii="Arial Narrow" w:hAnsi="Arial Narrow"/>
              </w:rPr>
            </w:pPr>
            <w:r>
              <w:rPr>
                <w:rFonts w:ascii="Arial Narrow" w:hAnsi="Arial Narrow"/>
                <w:lang w:eastAsia="en-US"/>
              </w:rPr>
              <w:pict w14:anchorId="7539DB94">
                <v:shape id="_x0000_i1062" type="#_x0000_t75" style="width:42pt;height:20.25pt">
                  <v:imagedata r:id="rId46" o:title=""/>
                </v:shape>
              </w:pict>
            </w:r>
            <w:r w:rsidR="004D26A2" w:rsidRPr="001D21FD">
              <w:rPr>
                <w:rFonts w:ascii="Arial Narrow" w:hAnsi="Arial Narrow"/>
              </w:rPr>
              <w:t xml:space="preserve">   </w:t>
            </w:r>
            <w:r>
              <w:rPr>
                <w:rFonts w:ascii="Arial Narrow" w:hAnsi="Arial Narrow"/>
                <w:lang w:eastAsia="en-US"/>
              </w:rPr>
              <w:pict w14:anchorId="47A9B852">
                <v:shape id="_x0000_i1063" type="#_x0000_t75" style="width:45pt;height:20.25pt">
                  <v:imagedata r:id="rId47" o:title=""/>
                </v:shape>
              </w:pict>
            </w:r>
            <w:r w:rsidR="004D26A2" w:rsidRPr="001D21FD">
              <w:rPr>
                <w:rFonts w:ascii="Arial Narrow" w:hAnsi="Arial Narrow"/>
              </w:rPr>
              <w:t xml:space="preserve">  </w:t>
            </w:r>
          </w:p>
          <w:p w14:paraId="332638A1" w14:textId="77777777" w:rsidR="004D26A2" w:rsidRPr="001D21FD" w:rsidRDefault="004D26A2" w:rsidP="000304F2">
            <w:pPr>
              <w:rPr>
                <w:rFonts w:ascii="Arial Narrow" w:hAnsi="Arial Narrow"/>
              </w:rPr>
            </w:pPr>
          </w:p>
        </w:tc>
      </w:tr>
      <w:tr w:rsidR="004D26A2" w:rsidRPr="001D21FD" w14:paraId="7A385F0D" w14:textId="77777777" w:rsidTr="000304F2">
        <w:trPr>
          <w:trHeight w:val="144"/>
        </w:trPr>
        <w:tc>
          <w:tcPr>
            <w:tcW w:w="4876" w:type="dxa"/>
          </w:tcPr>
          <w:p w14:paraId="1AA28D59" w14:textId="77777777" w:rsidR="004D26A2" w:rsidRPr="001D21FD" w:rsidRDefault="004D26A2" w:rsidP="000304F2">
            <w:pPr>
              <w:rPr>
                <w:rFonts w:ascii="Arial Narrow" w:hAnsi="Arial Narrow"/>
                <w:b/>
              </w:rPr>
            </w:pPr>
            <w:r w:rsidRPr="001D21FD">
              <w:rPr>
                <w:rFonts w:ascii="Arial Narrow" w:hAnsi="Arial Narrow"/>
                <w:b/>
              </w:rPr>
              <w:t>Ak áno:</w:t>
            </w:r>
          </w:p>
          <w:p w14:paraId="691557C9" w14:textId="77777777"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14:paraId="72D5ACA8" w14:textId="77777777"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14:paraId="0A4DA5CA" w14:textId="77777777" w:rsidR="004D26A2" w:rsidRPr="001D21FD" w:rsidRDefault="004D26A2" w:rsidP="000304F2">
            <w:pPr>
              <w:rPr>
                <w:rFonts w:ascii="Arial Narrow" w:hAnsi="Arial Narrow"/>
                <w:b/>
              </w:rPr>
            </w:pPr>
          </w:p>
          <w:p w14:paraId="5FDDFA7E" w14:textId="77777777"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14:paraId="61DF91E2" w14:textId="77777777" w:rsidR="004D26A2" w:rsidRPr="001D21FD" w:rsidRDefault="004D26A2" w:rsidP="000304F2">
            <w:pPr>
              <w:rPr>
                <w:rFonts w:ascii="Arial Narrow" w:hAnsi="Arial Narrow"/>
              </w:rPr>
            </w:pPr>
          </w:p>
          <w:p w14:paraId="58EC6A56" w14:textId="77777777" w:rsidR="004D26A2" w:rsidRPr="001D21FD" w:rsidRDefault="004D26A2" w:rsidP="000304F2">
            <w:pPr>
              <w:jc w:val="both"/>
              <w:rPr>
                <w:rFonts w:ascii="Arial Narrow" w:hAnsi="Arial Narrow"/>
              </w:rPr>
            </w:pPr>
            <w:r w:rsidRPr="001D21FD">
              <w:rPr>
                <w:rFonts w:ascii="Arial Narrow" w:hAnsi="Arial Narrow"/>
              </w:rPr>
              <w:t>- [...........]</w:t>
            </w:r>
          </w:p>
          <w:p w14:paraId="00B839EA" w14:textId="77777777" w:rsidR="004D26A2" w:rsidRPr="001D21FD" w:rsidRDefault="004D26A2" w:rsidP="000304F2">
            <w:pPr>
              <w:jc w:val="both"/>
              <w:rPr>
                <w:rFonts w:ascii="Arial Narrow" w:hAnsi="Arial Narrow"/>
              </w:rPr>
            </w:pPr>
            <w:r w:rsidRPr="001D21FD">
              <w:rPr>
                <w:rFonts w:ascii="Arial Narrow" w:hAnsi="Arial Narrow"/>
              </w:rPr>
              <w:t>- [...........]</w:t>
            </w:r>
          </w:p>
          <w:p w14:paraId="3692833A" w14:textId="77777777" w:rsidR="004D26A2" w:rsidRPr="001D21FD" w:rsidRDefault="004D26A2" w:rsidP="000304F2">
            <w:pPr>
              <w:rPr>
                <w:rFonts w:ascii="Arial Narrow" w:hAnsi="Arial Narrow"/>
              </w:rPr>
            </w:pPr>
          </w:p>
          <w:p w14:paraId="2DC10AE9" w14:textId="77777777" w:rsidR="004D26A2" w:rsidRPr="001D21FD" w:rsidRDefault="004D26A2" w:rsidP="000304F2">
            <w:pPr>
              <w:rPr>
                <w:rFonts w:ascii="Arial Narrow" w:hAnsi="Arial Narrow"/>
              </w:rPr>
            </w:pPr>
          </w:p>
          <w:p w14:paraId="61CC4C7B" w14:textId="77777777" w:rsidR="004D26A2" w:rsidRPr="001D21FD" w:rsidRDefault="004D26A2" w:rsidP="000304F2">
            <w:pPr>
              <w:rPr>
                <w:rFonts w:ascii="Arial Narrow" w:hAnsi="Arial Narrow"/>
              </w:rPr>
            </w:pPr>
          </w:p>
          <w:p w14:paraId="759F0198" w14:textId="77777777" w:rsidR="004D26A2" w:rsidRPr="001D21FD" w:rsidRDefault="004D26A2" w:rsidP="000304F2">
            <w:pPr>
              <w:rPr>
                <w:rFonts w:ascii="Arial Narrow" w:hAnsi="Arial Narrow"/>
              </w:rPr>
            </w:pPr>
          </w:p>
          <w:p w14:paraId="700D082C" w14:textId="77777777" w:rsidR="004D26A2" w:rsidRPr="001D21FD" w:rsidRDefault="004D26A2" w:rsidP="000304F2">
            <w:pPr>
              <w:rPr>
                <w:rFonts w:ascii="Arial Narrow" w:hAnsi="Arial Narrow"/>
              </w:rPr>
            </w:pPr>
          </w:p>
          <w:p w14:paraId="3EFF65D0" w14:textId="77777777" w:rsidR="004D26A2" w:rsidRPr="001D21FD" w:rsidRDefault="004D26A2" w:rsidP="000304F2">
            <w:pPr>
              <w:rPr>
                <w:rFonts w:ascii="Arial Narrow" w:hAnsi="Arial Narrow"/>
              </w:rPr>
            </w:pPr>
          </w:p>
          <w:p w14:paraId="66F1B0B4" w14:textId="77777777"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14:paraId="6114E8EB" w14:textId="77777777" w:rsidR="004D26A2" w:rsidRPr="001D21FD" w:rsidRDefault="004D26A2" w:rsidP="000304F2">
            <w:pPr>
              <w:rPr>
                <w:rFonts w:ascii="Arial Narrow" w:hAnsi="Arial Narrow"/>
              </w:rPr>
            </w:pPr>
            <w:r w:rsidRPr="001D21FD">
              <w:rPr>
                <w:rFonts w:ascii="Arial Narrow" w:hAnsi="Arial Narrow"/>
              </w:rPr>
              <w:t>[...........][...........][...........]</w:t>
            </w:r>
          </w:p>
        </w:tc>
      </w:tr>
    </w:tbl>
    <w:p w14:paraId="5FA37433" w14:textId="77777777"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14:paraId="01644121" w14:textId="77777777" w:rsidTr="000304F2">
        <w:trPr>
          <w:trHeight w:val="135"/>
        </w:trPr>
        <w:tc>
          <w:tcPr>
            <w:tcW w:w="4870" w:type="dxa"/>
            <w:vMerge w:val="restart"/>
          </w:tcPr>
          <w:p w14:paraId="1CADB9BF" w14:textId="77777777"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14:paraId="4FBB9978" w14:textId="77777777" w:rsidR="004D26A2" w:rsidRPr="001D21FD" w:rsidRDefault="004D26A2" w:rsidP="000304F2">
            <w:pPr>
              <w:rPr>
                <w:rFonts w:ascii="Arial Narrow" w:hAnsi="Arial Narrow"/>
                <w:b/>
              </w:rPr>
            </w:pPr>
          </w:p>
          <w:p w14:paraId="6AFB7C90" w14:textId="77777777"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14:paraId="4CE696B3" w14:textId="77777777" w:rsidR="004D26A2" w:rsidRPr="001D21FD" w:rsidRDefault="004D26A2" w:rsidP="000304F2">
            <w:pPr>
              <w:rPr>
                <w:rFonts w:ascii="Arial Narrow" w:hAnsi="Arial Narrow"/>
              </w:rPr>
            </w:pPr>
          </w:p>
          <w:p w14:paraId="45302A91" w14:textId="77777777" w:rsidR="004D26A2" w:rsidRPr="001D21FD" w:rsidRDefault="00570CCE" w:rsidP="000304F2">
            <w:pPr>
              <w:jc w:val="both"/>
              <w:rPr>
                <w:rFonts w:ascii="Arial Narrow" w:hAnsi="Arial Narrow"/>
              </w:rPr>
            </w:pPr>
            <w:r>
              <w:rPr>
                <w:rFonts w:ascii="Arial Narrow" w:hAnsi="Arial Narrow"/>
                <w:lang w:eastAsia="en-US"/>
              </w:rPr>
              <w:pict w14:anchorId="55110FDC">
                <v:shape id="_x0000_i1064" type="#_x0000_t75" style="width:42pt;height:20.25pt">
                  <v:imagedata r:id="rId48" o:title=""/>
                </v:shape>
              </w:pict>
            </w:r>
            <w:r w:rsidR="004D26A2" w:rsidRPr="001D21FD">
              <w:rPr>
                <w:rFonts w:ascii="Arial Narrow" w:hAnsi="Arial Narrow"/>
              </w:rPr>
              <w:t xml:space="preserve">   </w:t>
            </w:r>
            <w:r>
              <w:rPr>
                <w:rFonts w:ascii="Arial Narrow" w:hAnsi="Arial Narrow"/>
                <w:lang w:eastAsia="en-US"/>
              </w:rPr>
              <w:pict w14:anchorId="0A9A3E3F">
                <v:shape id="_x0000_i1065" type="#_x0000_t75" style="width:45pt;height:20.25pt">
                  <v:imagedata r:id="rId49" o:title=""/>
                </v:shape>
              </w:pict>
            </w:r>
            <w:r w:rsidR="004D26A2" w:rsidRPr="001D21FD">
              <w:rPr>
                <w:rFonts w:ascii="Arial Narrow" w:hAnsi="Arial Narrow"/>
              </w:rPr>
              <w:t xml:space="preserve">  </w:t>
            </w:r>
          </w:p>
          <w:p w14:paraId="63DDD8D6" w14:textId="77777777" w:rsidR="004D26A2" w:rsidRPr="001D21FD" w:rsidRDefault="004D26A2" w:rsidP="000304F2">
            <w:pPr>
              <w:rPr>
                <w:rFonts w:ascii="Arial Narrow" w:hAnsi="Arial Narrow"/>
              </w:rPr>
            </w:pPr>
          </w:p>
          <w:p w14:paraId="50D4739D" w14:textId="77777777"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14:paraId="6C5B99C2" w14:textId="77777777" w:rsidTr="000304F2">
        <w:trPr>
          <w:trHeight w:val="135"/>
        </w:trPr>
        <w:tc>
          <w:tcPr>
            <w:tcW w:w="4870" w:type="dxa"/>
            <w:vMerge/>
          </w:tcPr>
          <w:p w14:paraId="7E234276" w14:textId="77777777" w:rsidR="004D26A2" w:rsidRPr="001D21FD" w:rsidRDefault="004D26A2" w:rsidP="000304F2">
            <w:pPr>
              <w:rPr>
                <w:rFonts w:ascii="Arial Narrow" w:hAnsi="Arial Narrow"/>
              </w:rPr>
            </w:pPr>
          </w:p>
        </w:tc>
        <w:tc>
          <w:tcPr>
            <w:tcW w:w="4310" w:type="dxa"/>
          </w:tcPr>
          <w:p w14:paraId="29B9A0E8" w14:textId="77777777"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14:paraId="515EA2D8" w14:textId="77777777" w:rsidR="004D26A2" w:rsidRPr="001D21FD" w:rsidRDefault="004D26A2" w:rsidP="000304F2">
            <w:pPr>
              <w:jc w:val="both"/>
              <w:rPr>
                <w:rFonts w:ascii="Arial Narrow" w:hAnsi="Arial Narrow"/>
                <w:b/>
              </w:rPr>
            </w:pPr>
          </w:p>
          <w:p w14:paraId="369A2C02" w14:textId="77777777" w:rsidR="004D26A2" w:rsidRPr="001D21FD" w:rsidRDefault="00570CCE" w:rsidP="000304F2">
            <w:pPr>
              <w:jc w:val="both"/>
              <w:rPr>
                <w:rFonts w:ascii="Arial Narrow" w:hAnsi="Arial Narrow"/>
              </w:rPr>
            </w:pPr>
            <w:r>
              <w:rPr>
                <w:rFonts w:ascii="Arial Narrow" w:hAnsi="Arial Narrow"/>
                <w:lang w:eastAsia="en-US"/>
              </w:rPr>
              <w:pict w14:anchorId="5A52A9C3">
                <v:shape id="_x0000_i1066" type="#_x0000_t75" style="width:42pt;height:20.25pt">
                  <v:imagedata r:id="rId50" o:title=""/>
                </v:shape>
              </w:pict>
            </w:r>
            <w:r w:rsidR="004D26A2" w:rsidRPr="001D21FD">
              <w:rPr>
                <w:rFonts w:ascii="Arial Narrow" w:hAnsi="Arial Narrow"/>
              </w:rPr>
              <w:t xml:space="preserve">   </w:t>
            </w:r>
            <w:r>
              <w:rPr>
                <w:rFonts w:ascii="Arial Narrow" w:hAnsi="Arial Narrow"/>
                <w:lang w:eastAsia="en-US"/>
              </w:rPr>
              <w:pict w14:anchorId="3047847E">
                <v:shape id="_x0000_i1067" type="#_x0000_t75" style="width:45pt;height:20.25pt">
                  <v:imagedata r:id="rId51" o:title=""/>
                </v:shape>
              </w:pict>
            </w:r>
            <w:r w:rsidR="004D26A2" w:rsidRPr="001D21FD">
              <w:rPr>
                <w:rFonts w:ascii="Arial Narrow" w:hAnsi="Arial Narrow"/>
              </w:rPr>
              <w:t xml:space="preserve">  </w:t>
            </w:r>
          </w:p>
          <w:p w14:paraId="53972603" w14:textId="77777777" w:rsidR="004D26A2" w:rsidRPr="001D21FD" w:rsidRDefault="004D26A2" w:rsidP="000304F2">
            <w:pPr>
              <w:jc w:val="both"/>
              <w:rPr>
                <w:rFonts w:ascii="Arial Narrow" w:hAnsi="Arial Narrow"/>
                <w:b/>
              </w:rPr>
            </w:pPr>
          </w:p>
          <w:p w14:paraId="689A2065" w14:textId="77777777"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14:paraId="7BD9C4B0" w14:textId="77777777"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14:paraId="708B2A2B" w14:textId="77777777" w:rsidTr="000304F2">
        <w:trPr>
          <w:trHeight w:val="135"/>
        </w:trPr>
        <w:tc>
          <w:tcPr>
            <w:tcW w:w="4870" w:type="dxa"/>
            <w:vMerge w:val="restart"/>
          </w:tcPr>
          <w:p w14:paraId="11269134" w14:textId="77777777"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14:paraId="0F9D36C2" w14:textId="77777777" w:rsidR="004D26A2" w:rsidRPr="001D21FD" w:rsidRDefault="004D26A2" w:rsidP="000304F2">
            <w:pPr>
              <w:rPr>
                <w:rFonts w:ascii="Arial Narrow" w:hAnsi="Arial Narrow"/>
                <w:b/>
              </w:rPr>
            </w:pPr>
          </w:p>
          <w:p w14:paraId="1D4A732A" w14:textId="77777777"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14:paraId="4C30DF0F" w14:textId="77777777" w:rsidR="004D26A2" w:rsidRPr="001D21FD" w:rsidRDefault="004D26A2" w:rsidP="000304F2">
            <w:pPr>
              <w:rPr>
                <w:rFonts w:ascii="Arial Narrow" w:hAnsi="Arial Narrow"/>
              </w:rPr>
            </w:pPr>
          </w:p>
          <w:p w14:paraId="09EA2343" w14:textId="77777777" w:rsidR="004D26A2" w:rsidRPr="001D21FD" w:rsidRDefault="00570CCE" w:rsidP="000304F2">
            <w:pPr>
              <w:jc w:val="both"/>
              <w:rPr>
                <w:rFonts w:ascii="Arial Narrow" w:hAnsi="Arial Narrow"/>
              </w:rPr>
            </w:pPr>
            <w:r>
              <w:rPr>
                <w:rFonts w:ascii="Arial Narrow" w:hAnsi="Arial Narrow"/>
                <w:lang w:eastAsia="en-US"/>
              </w:rPr>
              <w:pict w14:anchorId="42B2A9C5">
                <v:shape id="_x0000_i1068" type="#_x0000_t75" style="width:42pt;height:20.25pt">
                  <v:imagedata r:id="rId52" o:title=""/>
                </v:shape>
              </w:pict>
            </w:r>
            <w:r w:rsidR="004D26A2" w:rsidRPr="001D21FD">
              <w:rPr>
                <w:rFonts w:ascii="Arial Narrow" w:hAnsi="Arial Narrow"/>
              </w:rPr>
              <w:t xml:space="preserve">   </w:t>
            </w:r>
            <w:r>
              <w:rPr>
                <w:rFonts w:ascii="Arial Narrow" w:hAnsi="Arial Narrow"/>
                <w:lang w:eastAsia="en-US"/>
              </w:rPr>
              <w:pict w14:anchorId="5B27B5CB">
                <v:shape id="_x0000_i1069" type="#_x0000_t75" style="width:45pt;height:20.25pt">
                  <v:imagedata r:id="rId53" o:title=""/>
                </v:shape>
              </w:pict>
            </w:r>
            <w:r w:rsidR="004D26A2" w:rsidRPr="001D21FD">
              <w:rPr>
                <w:rFonts w:ascii="Arial Narrow" w:hAnsi="Arial Narrow"/>
              </w:rPr>
              <w:t xml:space="preserve">  </w:t>
            </w:r>
          </w:p>
          <w:p w14:paraId="76576886" w14:textId="77777777" w:rsidR="004D26A2" w:rsidRPr="001D21FD" w:rsidRDefault="004D26A2" w:rsidP="000304F2">
            <w:pPr>
              <w:rPr>
                <w:rFonts w:ascii="Arial Narrow" w:hAnsi="Arial Narrow"/>
              </w:rPr>
            </w:pPr>
          </w:p>
          <w:p w14:paraId="1251DCCF" w14:textId="77777777" w:rsidR="004D26A2" w:rsidRPr="001D21FD" w:rsidRDefault="004D26A2" w:rsidP="000304F2">
            <w:pPr>
              <w:rPr>
                <w:rFonts w:ascii="Arial Narrow" w:hAnsi="Arial Narrow"/>
              </w:rPr>
            </w:pPr>
            <w:r w:rsidRPr="001D21FD">
              <w:rPr>
                <w:rFonts w:ascii="Arial Narrow" w:hAnsi="Arial Narrow"/>
              </w:rPr>
              <w:t xml:space="preserve"> [...........]</w:t>
            </w:r>
          </w:p>
          <w:p w14:paraId="6990BC0D" w14:textId="77777777" w:rsidR="004D26A2" w:rsidRPr="001D21FD" w:rsidRDefault="004D26A2" w:rsidP="000304F2">
            <w:pPr>
              <w:rPr>
                <w:rFonts w:ascii="Arial Narrow" w:hAnsi="Arial Narrow"/>
                <w:b/>
              </w:rPr>
            </w:pPr>
          </w:p>
        </w:tc>
      </w:tr>
      <w:tr w:rsidR="004D26A2" w:rsidRPr="001D21FD" w14:paraId="32DAA9FA" w14:textId="77777777" w:rsidTr="000304F2">
        <w:trPr>
          <w:trHeight w:val="135"/>
        </w:trPr>
        <w:tc>
          <w:tcPr>
            <w:tcW w:w="4870" w:type="dxa"/>
            <w:vMerge/>
          </w:tcPr>
          <w:p w14:paraId="25DD9F98" w14:textId="77777777" w:rsidR="004D26A2" w:rsidRPr="001D21FD" w:rsidRDefault="004D26A2" w:rsidP="000304F2">
            <w:pPr>
              <w:rPr>
                <w:rFonts w:ascii="Arial Narrow" w:hAnsi="Arial Narrow"/>
              </w:rPr>
            </w:pPr>
          </w:p>
        </w:tc>
        <w:tc>
          <w:tcPr>
            <w:tcW w:w="4310" w:type="dxa"/>
          </w:tcPr>
          <w:p w14:paraId="42405A51" w14:textId="77777777"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14:paraId="39D5B5EF" w14:textId="77777777"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14:paraId="56B169DD" w14:textId="77777777"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14:paraId="6F372D88" w14:textId="77777777" w:rsidR="004D26A2" w:rsidRPr="001D21FD" w:rsidRDefault="004D26A2" w:rsidP="000304F2">
            <w:pPr>
              <w:rPr>
                <w:rFonts w:ascii="Arial Narrow" w:hAnsi="Arial Narrow"/>
                <w:b/>
              </w:rPr>
            </w:pPr>
            <w:r w:rsidRPr="001D21FD">
              <w:rPr>
                <w:rFonts w:ascii="Arial Narrow" w:hAnsi="Arial Narrow"/>
              </w:rPr>
              <w:t>[...........]</w:t>
            </w:r>
          </w:p>
        </w:tc>
      </w:tr>
      <w:tr w:rsidR="004D26A2" w:rsidRPr="001D21FD" w14:paraId="65CA2656" w14:textId="77777777" w:rsidTr="000304F2">
        <w:trPr>
          <w:trHeight w:val="135"/>
        </w:trPr>
        <w:tc>
          <w:tcPr>
            <w:tcW w:w="4870" w:type="dxa"/>
          </w:tcPr>
          <w:p w14:paraId="09B7A122" w14:textId="77777777"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14:paraId="64AD4980" w14:textId="77777777" w:rsidR="004D26A2" w:rsidRPr="001D21FD" w:rsidRDefault="004D26A2" w:rsidP="000304F2">
            <w:pPr>
              <w:jc w:val="both"/>
              <w:rPr>
                <w:rFonts w:ascii="Arial Narrow" w:hAnsi="Arial Narrow"/>
              </w:rPr>
            </w:pPr>
          </w:p>
          <w:p w14:paraId="66E99D85" w14:textId="77777777"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14:paraId="2B4CF858" w14:textId="77777777" w:rsidR="004D26A2" w:rsidRPr="001D21FD" w:rsidRDefault="004D26A2" w:rsidP="000304F2">
            <w:pPr>
              <w:rPr>
                <w:rFonts w:ascii="Arial Narrow" w:hAnsi="Arial Narrow"/>
              </w:rPr>
            </w:pPr>
          </w:p>
          <w:p w14:paraId="42E01991" w14:textId="77777777" w:rsidR="004D26A2" w:rsidRPr="001D21FD" w:rsidRDefault="00570CCE" w:rsidP="000304F2">
            <w:pPr>
              <w:jc w:val="both"/>
              <w:rPr>
                <w:rFonts w:ascii="Arial Narrow" w:hAnsi="Arial Narrow"/>
              </w:rPr>
            </w:pPr>
            <w:r>
              <w:rPr>
                <w:rFonts w:ascii="Arial Narrow" w:hAnsi="Arial Narrow"/>
                <w:lang w:eastAsia="en-US"/>
              </w:rPr>
              <w:pict w14:anchorId="1D7614AD">
                <v:shape id="_x0000_i1070" type="#_x0000_t75" style="width:42pt;height:20.25pt">
                  <v:imagedata r:id="rId54" o:title=""/>
                </v:shape>
              </w:pict>
            </w:r>
            <w:r w:rsidR="004D26A2" w:rsidRPr="001D21FD">
              <w:rPr>
                <w:rFonts w:ascii="Arial Narrow" w:hAnsi="Arial Narrow"/>
              </w:rPr>
              <w:t xml:space="preserve">   </w:t>
            </w:r>
            <w:r>
              <w:rPr>
                <w:rFonts w:ascii="Arial Narrow" w:hAnsi="Arial Narrow"/>
                <w:lang w:eastAsia="en-US"/>
              </w:rPr>
              <w:pict w14:anchorId="5603E1DA">
                <v:shape id="_x0000_i1071" type="#_x0000_t75" style="width:45pt;height:20.25pt">
                  <v:imagedata r:id="rId55" o:title=""/>
                </v:shape>
              </w:pict>
            </w:r>
            <w:r w:rsidR="004D26A2" w:rsidRPr="001D21FD">
              <w:rPr>
                <w:rFonts w:ascii="Arial Narrow" w:hAnsi="Arial Narrow"/>
              </w:rPr>
              <w:t xml:space="preserve">  </w:t>
            </w:r>
          </w:p>
          <w:p w14:paraId="2A41A219" w14:textId="77777777" w:rsidR="004D26A2" w:rsidRPr="001D21FD" w:rsidRDefault="004D26A2" w:rsidP="000304F2">
            <w:pPr>
              <w:rPr>
                <w:rFonts w:ascii="Arial Narrow" w:hAnsi="Arial Narrow"/>
              </w:rPr>
            </w:pPr>
          </w:p>
          <w:p w14:paraId="32F46B6E" w14:textId="77777777" w:rsidR="004D26A2" w:rsidRPr="001D21FD" w:rsidRDefault="004D26A2" w:rsidP="000304F2">
            <w:pPr>
              <w:rPr>
                <w:rFonts w:ascii="Arial Narrow" w:hAnsi="Arial Narrow"/>
              </w:rPr>
            </w:pPr>
            <w:r w:rsidRPr="001D21FD">
              <w:rPr>
                <w:rFonts w:ascii="Arial Narrow" w:hAnsi="Arial Narrow"/>
              </w:rPr>
              <w:t>[...........]</w:t>
            </w:r>
          </w:p>
        </w:tc>
      </w:tr>
      <w:tr w:rsidR="004D26A2" w:rsidRPr="001D21FD" w14:paraId="7B1895F3" w14:textId="77777777" w:rsidTr="000304F2">
        <w:trPr>
          <w:trHeight w:val="135"/>
        </w:trPr>
        <w:tc>
          <w:tcPr>
            <w:tcW w:w="4870" w:type="dxa"/>
          </w:tcPr>
          <w:p w14:paraId="172DA71B" w14:textId="77777777"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14:paraId="4D7085EF" w14:textId="77777777" w:rsidR="004D26A2" w:rsidRPr="001D21FD" w:rsidRDefault="004D26A2" w:rsidP="000304F2">
            <w:pPr>
              <w:jc w:val="both"/>
              <w:rPr>
                <w:rFonts w:ascii="Arial Narrow" w:hAnsi="Arial Narrow"/>
              </w:rPr>
            </w:pPr>
          </w:p>
          <w:p w14:paraId="70CEF478" w14:textId="77777777" w:rsidR="004D26A2" w:rsidRPr="001D21FD" w:rsidRDefault="004D26A2" w:rsidP="000304F2">
            <w:pPr>
              <w:jc w:val="both"/>
              <w:rPr>
                <w:rFonts w:ascii="Arial Narrow" w:hAnsi="Arial Narrow"/>
              </w:rPr>
            </w:pPr>
            <w:r w:rsidRPr="001D21FD">
              <w:rPr>
                <w:rFonts w:ascii="Arial Narrow" w:hAnsi="Arial Narrow"/>
                <w:b/>
              </w:rPr>
              <w:lastRenderedPageBreak/>
              <w:t xml:space="preserve">Ak áno, </w:t>
            </w:r>
            <w:r w:rsidRPr="001D21FD">
              <w:rPr>
                <w:rFonts w:ascii="Arial Narrow" w:hAnsi="Arial Narrow"/>
              </w:rPr>
              <w:t>uveďte podrobnejšie informácie:</w:t>
            </w:r>
          </w:p>
        </w:tc>
        <w:tc>
          <w:tcPr>
            <w:tcW w:w="4310" w:type="dxa"/>
          </w:tcPr>
          <w:p w14:paraId="4E8586D8" w14:textId="77777777" w:rsidR="004D26A2" w:rsidRPr="001D21FD" w:rsidRDefault="004D26A2" w:rsidP="000304F2">
            <w:pPr>
              <w:jc w:val="both"/>
              <w:rPr>
                <w:rFonts w:ascii="Arial Narrow" w:hAnsi="Arial Narrow"/>
              </w:rPr>
            </w:pPr>
          </w:p>
          <w:p w14:paraId="7392F1FE" w14:textId="77777777" w:rsidR="004D26A2" w:rsidRPr="001D21FD" w:rsidRDefault="00570CCE" w:rsidP="000304F2">
            <w:pPr>
              <w:jc w:val="both"/>
              <w:rPr>
                <w:rFonts w:ascii="Arial Narrow" w:hAnsi="Arial Narrow"/>
              </w:rPr>
            </w:pPr>
            <w:r>
              <w:rPr>
                <w:rFonts w:ascii="Arial Narrow" w:hAnsi="Arial Narrow"/>
                <w:lang w:eastAsia="en-US"/>
              </w:rPr>
              <w:pict w14:anchorId="6DFC3A17">
                <v:shape id="_x0000_i1072" type="#_x0000_t75" style="width:42pt;height:20.25pt">
                  <v:imagedata r:id="rId56" o:title=""/>
                </v:shape>
              </w:pict>
            </w:r>
            <w:r w:rsidR="004D26A2" w:rsidRPr="001D21FD">
              <w:rPr>
                <w:rFonts w:ascii="Arial Narrow" w:hAnsi="Arial Narrow"/>
              </w:rPr>
              <w:t xml:space="preserve">   </w:t>
            </w:r>
            <w:r>
              <w:rPr>
                <w:rFonts w:ascii="Arial Narrow" w:hAnsi="Arial Narrow"/>
                <w:lang w:eastAsia="en-US"/>
              </w:rPr>
              <w:pict w14:anchorId="004D72A7">
                <v:shape id="_x0000_i1073" type="#_x0000_t75" style="width:45pt;height:20.25pt">
                  <v:imagedata r:id="rId57" o:title=""/>
                </v:shape>
              </w:pict>
            </w:r>
            <w:r w:rsidR="004D26A2" w:rsidRPr="001D21FD">
              <w:rPr>
                <w:rFonts w:ascii="Arial Narrow" w:hAnsi="Arial Narrow"/>
              </w:rPr>
              <w:t xml:space="preserve">  </w:t>
            </w:r>
          </w:p>
          <w:p w14:paraId="675AA232" w14:textId="77777777" w:rsidR="004D26A2" w:rsidRPr="001D21FD" w:rsidRDefault="004D26A2" w:rsidP="000304F2">
            <w:pPr>
              <w:rPr>
                <w:rFonts w:ascii="Arial Narrow" w:hAnsi="Arial Narrow"/>
              </w:rPr>
            </w:pPr>
          </w:p>
          <w:p w14:paraId="1B0D3AFF" w14:textId="77777777" w:rsidR="004D26A2" w:rsidRPr="001D21FD" w:rsidRDefault="004D26A2" w:rsidP="000304F2">
            <w:pPr>
              <w:rPr>
                <w:rFonts w:ascii="Arial Narrow" w:hAnsi="Arial Narrow"/>
              </w:rPr>
            </w:pPr>
          </w:p>
          <w:p w14:paraId="659D1284" w14:textId="77777777" w:rsidR="004D26A2" w:rsidRPr="001D21FD" w:rsidRDefault="004D26A2" w:rsidP="000304F2">
            <w:pPr>
              <w:rPr>
                <w:rFonts w:ascii="Arial Narrow" w:hAnsi="Arial Narrow"/>
              </w:rPr>
            </w:pPr>
          </w:p>
          <w:p w14:paraId="55DC2F8A" w14:textId="77777777" w:rsidR="004D26A2" w:rsidRPr="001D21FD" w:rsidRDefault="004D26A2" w:rsidP="000304F2">
            <w:pPr>
              <w:rPr>
                <w:rFonts w:ascii="Arial Narrow" w:hAnsi="Arial Narrow"/>
              </w:rPr>
            </w:pPr>
            <w:r w:rsidRPr="001D21FD">
              <w:rPr>
                <w:rFonts w:ascii="Arial Narrow" w:hAnsi="Arial Narrow"/>
              </w:rPr>
              <w:t>[...........]</w:t>
            </w:r>
          </w:p>
        </w:tc>
      </w:tr>
      <w:tr w:rsidR="004D26A2" w:rsidRPr="001D21FD" w14:paraId="418BC2A4" w14:textId="77777777" w:rsidTr="000304F2">
        <w:trPr>
          <w:trHeight w:val="128"/>
        </w:trPr>
        <w:tc>
          <w:tcPr>
            <w:tcW w:w="4870" w:type="dxa"/>
            <w:vMerge w:val="restart"/>
          </w:tcPr>
          <w:p w14:paraId="793D7CCA" w14:textId="77777777" w:rsidR="004D26A2" w:rsidRPr="001D21FD" w:rsidRDefault="004D26A2" w:rsidP="000304F2">
            <w:pPr>
              <w:jc w:val="both"/>
              <w:rPr>
                <w:rFonts w:ascii="Arial Narrow" w:hAnsi="Arial Narrow"/>
              </w:rPr>
            </w:pPr>
            <w:r w:rsidRPr="001D21FD">
              <w:rPr>
                <w:rFonts w:ascii="Arial Narrow" w:hAnsi="Arial Narrow"/>
              </w:rPr>
              <w:lastRenderedPageBreak/>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14:paraId="46E958C7" w14:textId="77777777" w:rsidR="004D26A2" w:rsidRPr="001D21FD" w:rsidRDefault="004D26A2" w:rsidP="000304F2">
            <w:pPr>
              <w:jc w:val="both"/>
              <w:rPr>
                <w:rFonts w:ascii="Arial Narrow" w:hAnsi="Arial Narrow"/>
              </w:rPr>
            </w:pPr>
          </w:p>
          <w:p w14:paraId="00FFACD4" w14:textId="77777777"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14:paraId="6B95EF05" w14:textId="77777777" w:rsidR="004D26A2" w:rsidRPr="001D21FD" w:rsidRDefault="004D26A2" w:rsidP="000304F2">
            <w:pPr>
              <w:jc w:val="both"/>
              <w:rPr>
                <w:rFonts w:ascii="Arial Narrow" w:hAnsi="Arial Narrow"/>
              </w:rPr>
            </w:pPr>
          </w:p>
        </w:tc>
        <w:tc>
          <w:tcPr>
            <w:tcW w:w="4310" w:type="dxa"/>
          </w:tcPr>
          <w:p w14:paraId="71FF80E2" w14:textId="77777777" w:rsidR="004D26A2" w:rsidRPr="001D21FD" w:rsidRDefault="004D26A2" w:rsidP="000304F2">
            <w:pPr>
              <w:jc w:val="both"/>
              <w:rPr>
                <w:rFonts w:ascii="Arial Narrow" w:hAnsi="Arial Narrow"/>
              </w:rPr>
            </w:pPr>
          </w:p>
          <w:p w14:paraId="72006365" w14:textId="77777777" w:rsidR="004D26A2" w:rsidRPr="001D21FD" w:rsidRDefault="00570CCE" w:rsidP="000304F2">
            <w:pPr>
              <w:jc w:val="both"/>
              <w:rPr>
                <w:rFonts w:ascii="Arial Narrow" w:hAnsi="Arial Narrow"/>
              </w:rPr>
            </w:pPr>
            <w:r>
              <w:rPr>
                <w:rFonts w:ascii="Arial Narrow" w:hAnsi="Arial Narrow"/>
                <w:lang w:eastAsia="en-US"/>
              </w:rPr>
              <w:pict w14:anchorId="36343288">
                <v:shape id="_x0000_i1074" type="#_x0000_t75" style="width:42pt;height:20.25pt">
                  <v:imagedata r:id="rId58" o:title=""/>
                </v:shape>
              </w:pict>
            </w:r>
            <w:r w:rsidR="004D26A2" w:rsidRPr="001D21FD">
              <w:rPr>
                <w:rFonts w:ascii="Arial Narrow" w:hAnsi="Arial Narrow"/>
              </w:rPr>
              <w:t xml:space="preserve">   </w:t>
            </w:r>
            <w:r>
              <w:rPr>
                <w:rFonts w:ascii="Arial Narrow" w:hAnsi="Arial Narrow"/>
                <w:lang w:eastAsia="en-US"/>
              </w:rPr>
              <w:pict w14:anchorId="0B83584A">
                <v:shape id="_x0000_i1075" type="#_x0000_t75" style="width:45pt;height:20.25pt">
                  <v:imagedata r:id="rId59" o:title=""/>
                </v:shape>
              </w:pict>
            </w:r>
            <w:r w:rsidR="004D26A2" w:rsidRPr="001D21FD">
              <w:rPr>
                <w:rFonts w:ascii="Arial Narrow" w:hAnsi="Arial Narrow"/>
              </w:rPr>
              <w:t xml:space="preserve">  </w:t>
            </w:r>
          </w:p>
          <w:p w14:paraId="13F21F4B" w14:textId="77777777" w:rsidR="004D26A2" w:rsidRPr="001D21FD" w:rsidRDefault="004D26A2" w:rsidP="000304F2">
            <w:pPr>
              <w:jc w:val="both"/>
              <w:rPr>
                <w:rFonts w:ascii="Arial Narrow" w:hAnsi="Arial Narrow"/>
              </w:rPr>
            </w:pPr>
          </w:p>
          <w:p w14:paraId="4AA72EA0" w14:textId="77777777" w:rsidR="004D26A2" w:rsidRPr="001D21FD" w:rsidRDefault="004D26A2" w:rsidP="000304F2">
            <w:pPr>
              <w:jc w:val="both"/>
              <w:rPr>
                <w:rFonts w:ascii="Arial Narrow" w:hAnsi="Arial Narrow"/>
              </w:rPr>
            </w:pPr>
          </w:p>
          <w:p w14:paraId="0AB49AAD" w14:textId="77777777" w:rsidR="004D26A2" w:rsidRPr="001D21FD" w:rsidRDefault="004D26A2" w:rsidP="000304F2">
            <w:pPr>
              <w:jc w:val="both"/>
              <w:rPr>
                <w:rFonts w:ascii="Arial Narrow" w:hAnsi="Arial Narrow"/>
              </w:rPr>
            </w:pPr>
          </w:p>
          <w:p w14:paraId="4D9E9D90" w14:textId="77777777" w:rsidR="004D26A2" w:rsidRPr="001D21FD" w:rsidRDefault="004D26A2" w:rsidP="000304F2">
            <w:pPr>
              <w:jc w:val="both"/>
              <w:rPr>
                <w:rFonts w:ascii="Arial Narrow" w:hAnsi="Arial Narrow"/>
              </w:rPr>
            </w:pPr>
          </w:p>
          <w:p w14:paraId="590F786D" w14:textId="77777777"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14:paraId="65F03ECC" w14:textId="77777777" w:rsidTr="000304F2">
        <w:trPr>
          <w:trHeight w:val="127"/>
        </w:trPr>
        <w:tc>
          <w:tcPr>
            <w:tcW w:w="4870" w:type="dxa"/>
            <w:vMerge/>
          </w:tcPr>
          <w:p w14:paraId="29B6EDA3" w14:textId="77777777" w:rsidR="004D26A2" w:rsidRPr="001D21FD" w:rsidRDefault="004D26A2" w:rsidP="000304F2">
            <w:pPr>
              <w:jc w:val="both"/>
              <w:rPr>
                <w:rFonts w:ascii="Arial Narrow" w:hAnsi="Arial Narrow"/>
              </w:rPr>
            </w:pPr>
          </w:p>
        </w:tc>
        <w:tc>
          <w:tcPr>
            <w:tcW w:w="4310" w:type="dxa"/>
          </w:tcPr>
          <w:p w14:paraId="69C75ACF" w14:textId="77777777"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14:paraId="1FF393D0" w14:textId="77777777" w:rsidR="004D26A2" w:rsidRPr="001D21FD" w:rsidRDefault="004D26A2" w:rsidP="000304F2">
            <w:pPr>
              <w:jc w:val="both"/>
              <w:rPr>
                <w:rFonts w:ascii="Arial Narrow" w:hAnsi="Arial Narrow"/>
                <w:b/>
              </w:rPr>
            </w:pPr>
          </w:p>
          <w:p w14:paraId="5E7A5985" w14:textId="77777777" w:rsidR="004D26A2" w:rsidRPr="001D21FD" w:rsidRDefault="00570CCE" w:rsidP="000304F2">
            <w:pPr>
              <w:jc w:val="both"/>
              <w:rPr>
                <w:rFonts w:ascii="Arial Narrow" w:hAnsi="Arial Narrow"/>
              </w:rPr>
            </w:pPr>
            <w:r>
              <w:rPr>
                <w:rFonts w:ascii="Arial Narrow" w:hAnsi="Arial Narrow"/>
                <w:lang w:eastAsia="en-US"/>
              </w:rPr>
              <w:pict w14:anchorId="48DEB851">
                <v:shape id="_x0000_i1076" type="#_x0000_t75" style="width:42pt;height:20.25pt">
                  <v:imagedata r:id="rId60" o:title=""/>
                </v:shape>
              </w:pict>
            </w:r>
            <w:r w:rsidR="004D26A2" w:rsidRPr="001D21FD">
              <w:rPr>
                <w:rFonts w:ascii="Arial Narrow" w:hAnsi="Arial Narrow"/>
              </w:rPr>
              <w:t xml:space="preserve">   </w:t>
            </w:r>
            <w:r>
              <w:rPr>
                <w:rFonts w:ascii="Arial Narrow" w:hAnsi="Arial Narrow"/>
                <w:lang w:eastAsia="en-US"/>
              </w:rPr>
              <w:pict w14:anchorId="2351E66D">
                <v:shape id="_x0000_i1077" type="#_x0000_t75" style="width:45pt;height:20.25pt">
                  <v:imagedata r:id="rId61" o:title=""/>
                </v:shape>
              </w:pict>
            </w:r>
            <w:r w:rsidR="004D26A2" w:rsidRPr="001D21FD">
              <w:rPr>
                <w:rFonts w:ascii="Arial Narrow" w:hAnsi="Arial Narrow"/>
              </w:rPr>
              <w:t xml:space="preserve">  </w:t>
            </w:r>
          </w:p>
          <w:p w14:paraId="16C91DAF" w14:textId="77777777" w:rsidR="004D26A2" w:rsidRPr="001D21FD" w:rsidRDefault="004D26A2" w:rsidP="000304F2">
            <w:pPr>
              <w:jc w:val="both"/>
              <w:rPr>
                <w:rFonts w:ascii="Arial Narrow" w:hAnsi="Arial Narrow"/>
                <w:b/>
              </w:rPr>
            </w:pPr>
          </w:p>
          <w:p w14:paraId="3C84784C" w14:textId="77777777"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14:paraId="4107DE84" w14:textId="77777777"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14:paraId="710311BF" w14:textId="77777777" w:rsidTr="000304F2">
        <w:tc>
          <w:tcPr>
            <w:tcW w:w="4870" w:type="dxa"/>
          </w:tcPr>
          <w:p w14:paraId="4CA617F0" w14:textId="77777777"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14:paraId="1AF12762" w14:textId="77777777"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14:paraId="3080A23C" w14:textId="77777777"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14:paraId="51DCA426" w14:textId="77777777"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14:paraId="1892232B" w14:textId="77777777"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14:paraId="395BE889" w14:textId="77777777" w:rsidR="004D26A2" w:rsidRPr="001D21FD" w:rsidRDefault="004D26A2" w:rsidP="000304F2">
            <w:pPr>
              <w:jc w:val="both"/>
              <w:rPr>
                <w:rFonts w:ascii="Arial Narrow" w:hAnsi="Arial Narrow"/>
              </w:rPr>
            </w:pPr>
          </w:p>
          <w:p w14:paraId="15F4A74A" w14:textId="77777777" w:rsidR="004D26A2" w:rsidRPr="001D21FD" w:rsidRDefault="00570CCE" w:rsidP="000304F2">
            <w:pPr>
              <w:jc w:val="both"/>
              <w:rPr>
                <w:rFonts w:ascii="Arial Narrow" w:hAnsi="Arial Narrow"/>
              </w:rPr>
            </w:pPr>
            <w:r>
              <w:rPr>
                <w:rFonts w:ascii="Arial Narrow" w:hAnsi="Arial Narrow"/>
                <w:lang w:eastAsia="en-US"/>
              </w:rPr>
              <w:pict w14:anchorId="1801A5C3">
                <v:shape id="_x0000_i1078" type="#_x0000_t75" style="width:42pt;height:20.25pt">
                  <v:imagedata r:id="rId62" o:title=""/>
                </v:shape>
              </w:pict>
            </w:r>
            <w:r w:rsidR="004D26A2" w:rsidRPr="001D21FD">
              <w:rPr>
                <w:rFonts w:ascii="Arial Narrow" w:hAnsi="Arial Narrow"/>
              </w:rPr>
              <w:t xml:space="preserve">   </w:t>
            </w:r>
            <w:r>
              <w:rPr>
                <w:rFonts w:ascii="Arial Narrow" w:hAnsi="Arial Narrow"/>
                <w:lang w:eastAsia="en-US"/>
              </w:rPr>
              <w:pict w14:anchorId="1240EC3B">
                <v:shape id="_x0000_i1079" type="#_x0000_t75" style="width:45pt;height:20.25pt">
                  <v:imagedata r:id="rId63" o:title=""/>
                </v:shape>
              </w:pict>
            </w:r>
            <w:r w:rsidR="004D26A2" w:rsidRPr="001D21FD">
              <w:rPr>
                <w:rFonts w:ascii="Arial Narrow" w:hAnsi="Arial Narrow"/>
              </w:rPr>
              <w:t xml:space="preserve">  </w:t>
            </w:r>
          </w:p>
          <w:p w14:paraId="65C27B5A" w14:textId="77777777" w:rsidR="004D26A2" w:rsidRPr="001D21FD" w:rsidRDefault="004D26A2" w:rsidP="000304F2">
            <w:pPr>
              <w:jc w:val="both"/>
              <w:rPr>
                <w:rFonts w:ascii="Arial Narrow" w:hAnsi="Arial Narrow"/>
              </w:rPr>
            </w:pPr>
          </w:p>
        </w:tc>
      </w:tr>
    </w:tbl>
    <w:p w14:paraId="1DCCB55D" w14:textId="77777777" w:rsidR="005722B4" w:rsidRPr="001D21FD" w:rsidRDefault="005722B4" w:rsidP="005722B4">
      <w:pPr>
        <w:jc w:val="center"/>
        <w:rPr>
          <w:rFonts w:ascii="Arial Narrow" w:hAnsi="Arial Narrow"/>
        </w:rPr>
      </w:pPr>
    </w:p>
    <w:p w14:paraId="515676B1" w14:textId="77777777" w:rsidR="005722B4" w:rsidRPr="001D21FD" w:rsidRDefault="005722B4" w:rsidP="005722B4">
      <w:pPr>
        <w:jc w:val="center"/>
        <w:rPr>
          <w:rFonts w:ascii="Arial Narrow" w:hAnsi="Arial Narrow"/>
        </w:rPr>
      </w:pPr>
    </w:p>
    <w:p w14:paraId="7D145032" w14:textId="77777777"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14:paraId="0F557D96" w14:textId="77777777" w:rsidR="005722B4" w:rsidRPr="001D21FD" w:rsidRDefault="005722B4" w:rsidP="005722B4">
      <w:pPr>
        <w:rPr>
          <w:rFonts w:ascii="Arial Narrow" w:hAnsi="Arial Narrow"/>
        </w:rPr>
      </w:pPr>
    </w:p>
    <w:p w14:paraId="5DBF9ADD" w14:textId="77777777"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14:paraId="12C538FE" w14:textId="77777777" w:rsidTr="000304F2">
        <w:tc>
          <w:tcPr>
            <w:tcW w:w="4870" w:type="dxa"/>
          </w:tcPr>
          <w:p w14:paraId="1AA4F30B" w14:textId="77777777"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14:paraId="450CAFE8" w14:textId="77777777"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14:paraId="00C00F08" w14:textId="77777777" w:rsidTr="000304F2">
        <w:tc>
          <w:tcPr>
            <w:tcW w:w="4870" w:type="dxa"/>
          </w:tcPr>
          <w:p w14:paraId="3328165B" w14:textId="77777777"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14:paraId="23EE6FBC" w14:textId="77777777" w:rsidR="005722B4" w:rsidRPr="001D21FD" w:rsidRDefault="005722B4" w:rsidP="000304F2">
            <w:pPr>
              <w:jc w:val="both"/>
              <w:rPr>
                <w:rFonts w:ascii="Arial Narrow" w:hAnsi="Arial Narrow"/>
              </w:rPr>
            </w:pPr>
          </w:p>
          <w:p w14:paraId="0D414E80" w14:textId="77777777"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14:paraId="1D6D37C1" w14:textId="77777777" w:rsidR="005722B4" w:rsidRPr="001D21FD" w:rsidRDefault="005722B4" w:rsidP="000304F2">
            <w:pPr>
              <w:jc w:val="both"/>
              <w:rPr>
                <w:rFonts w:ascii="Arial Narrow" w:hAnsi="Arial Narrow"/>
              </w:rPr>
            </w:pPr>
          </w:p>
          <w:p w14:paraId="0200A3E2" w14:textId="77777777" w:rsidR="005722B4" w:rsidRPr="001D21FD" w:rsidRDefault="00570CCE" w:rsidP="000304F2">
            <w:pPr>
              <w:jc w:val="both"/>
              <w:rPr>
                <w:rFonts w:ascii="Arial Narrow" w:hAnsi="Arial Narrow"/>
              </w:rPr>
            </w:pPr>
            <w:r>
              <w:rPr>
                <w:rFonts w:ascii="Arial Narrow" w:hAnsi="Arial Narrow"/>
                <w:lang w:eastAsia="en-US"/>
              </w:rPr>
              <w:pict w14:anchorId="5FB3445C">
                <v:shape id="_x0000_i1080" type="#_x0000_t75" style="width:42pt;height:20.25pt">
                  <v:imagedata r:id="rId64" o:title=""/>
                </v:shape>
              </w:pict>
            </w:r>
            <w:r w:rsidR="005722B4" w:rsidRPr="001D21FD">
              <w:rPr>
                <w:rFonts w:ascii="Arial Narrow" w:hAnsi="Arial Narrow"/>
              </w:rPr>
              <w:t xml:space="preserve">   </w:t>
            </w:r>
            <w:r>
              <w:rPr>
                <w:rFonts w:ascii="Arial Narrow" w:hAnsi="Arial Narrow"/>
                <w:lang w:eastAsia="en-US"/>
              </w:rPr>
              <w:pict w14:anchorId="7B526EB6">
                <v:shape id="_x0000_i1081" type="#_x0000_t75" style="width:45pt;height:20.25pt">
                  <v:imagedata r:id="rId65" o:title=""/>
                </v:shape>
              </w:pict>
            </w:r>
            <w:r w:rsidR="005722B4" w:rsidRPr="001D21FD">
              <w:rPr>
                <w:rFonts w:ascii="Arial Narrow" w:hAnsi="Arial Narrow"/>
              </w:rPr>
              <w:t xml:space="preserve">  </w:t>
            </w:r>
          </w:p>
          <w:p w14:paraId="6D9BD47D" w14:textId="77777777" w:rsidR="005722B4" w:rsidRPr="001D21FD" w:rsidRDefault="005722B4" w:rsidP="000304F2">
            <w:pPr>
              <w:jc w:val="both"/>
              <w:rPr>
                <w:rFonts w:ascii="Arial Narrow" w:hAnsi="Arial Narrow"/>
              </w:rPr>
            </w:pPr>
          </w:p>
          <w:p w14:paraId="0E33B2E1" w14:textId="77777777"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14:paraId="706228B1" w14:textId="77777777"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14:paraId="22B15AAC" w14:textId="77777777" w:rsidTr="000304F2">
        <w:tc>
          <w:tcPr>
            <w:tcW w:w="4870" w:type="dxa"/>
          </w:tcPr>
          <w:p w14:paraId="630D5BC7" w14:textId="77777777"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14:paraId="1286D224" w14:textId="77777777" w:rsidR="005722B4" w:rsidRPr="001D21FD" w:rsidRDefault="005722B4" w:rsidP="000304F2">
            <w:pPr>
              <w:jc w:val="both"/>
              <w:rPr>
                <w:rFonts w:ascii="Arial Narrow" w:hAnsi="Arial Narrow"/>
              </w:rPr>
            </w:pPr>
          </w:p>
          <w:p w14:paraId="59385CC8" w14:textId="77777777"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14:paraId="624C5D37" w14:textId="77777777" w:rsidR="005722B4" w:rsidRPr="001D21FD" w:rsidRDefault="005722B4" w:rsidP="000304F2">
            <w:pPr>
              <w:jc w:val="both"/>
              <w:rPr>
                <w:rFonts w:ascii="Arial Narrow" w:hAnsi="Arial Narrow"/>
              </w:rPr>
            </w:pPr>
          </w:p>
          <w:p w14:paraId="26A0EAC9" w14:textId="77777777" w:rsidR="005722B4" w:rsidRPr="001D21FD" w:rsidRDefault="00570CCE" w:rsidP="000304F2">
            <w:pPr>
              <w:jc w:val="both"/>
              <w:rPr>
                <w:rFonts w:ascii="Arial Narrow" w:hAnsi="Arial Narrow"/>
              </w:rPr>
            </w:pPr>
            <w:r>
              <w:rPr>
                <w:rFonts w:ascii="Arial Narrow" w:hAnsi="Arial Narrow"/>
                <w:lang w:eastAsia="en-US"/>
              </w:rPr>
              <w:pict w14:anchorId="246E2E89">
                <v:shape id="_x0000_i1082" type="#_x0000_t75" style="width:42pt;height:20.25pt">
                  <v:imagedata r:id="rId66" o:title=""/>
                </v:shape>
              </w:pict>
            </w:r>
            <w:r w:rsidR="005722B4" w:rsidRPr="001D21FD">
              <w:rPr>
                <w:rFonts w:ascii="Arial Narrow" w:hAnsi="Arial Narrow"/>
              </w:rPr>
              <w:t xml:space="preserve">   </w:t>
            </w:r>
            <w:r>
              <w:rPr>
                <w:rFonts w:ascii="Arial Narrow" w:hAnsi="Arial Narrow"/>
                <w:lang w:eastAsia="en-US"/>
              </w:rPr>
              <w:pict w14:anchorId="31FBFF55">
                <v:shape id="_x0000_i1083" type="#_x0000_t75" style="width:45pt;height:20.25pt">
                  <v:imagedata r:id="rId67" o:title=""/>
                </v:shape>
              </w:pict>
            </w:r>
            <w:r w:rsidR="005722B4" w:rsidRPr="001D21FD">
              <w:rPr>
                <w:rFonts w:ascii="Arial Narrow" w:hAnsi="Arial Narrow"/>
              </w:rPr>
              <w:t xml:space="preserve">  </w:t>
            </w:r>
          </w:p>
          <w:p w14:paraId="065BF8C4" w14:textId="77777777" w:rsidR="005722B4" w:rsidRPr="001D21FD" w:rsidRDefault="005722B4" w:rsidP="000304F2">
            <w:pPr>
              <w:jc w:val="both"/>
              <w:rPr>
                <w:rFonts w:ascii="Arial Narrow" w:hAnsi="Arial Narrow"/>
              </w:rPr>
            </w:pPr>
          </w:p>
          <w:p w14:paraId="11631F38" w14:textId="77777777" w:rsidR="005722B4" w:rsidRPr="001D21FD" w:rsidRDefault="005722B4" w:rsidP="000304F2">
            <w:pPr>
              <w:jc w:val="both"/>
              <w:rPr>
                <w:rFonts w:ascii="Arial Narrow" w:hAnsi="Arial Narrow"/>
              </w:rPr>
            </w:pPr>
            <w:r w:rsidRPr="001D21FD">
              <w:rPr>
                <w:rFonts w:ascii="Arial Narrow" w:hAnsi="Arial Narrow"/>
              </w:rPr>
              <w:t>[...........]</w:t>
            </w:r>
          </w:p>
        </w:tc>
      </w:tr>
    </w:tbl>
    <w:p w14:paraId="08F03C39" w14:textId="77777777"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14:paraId="034311FB" w14:textId="77777777" w:rsidR="00E265FF" w:rsidRPr="00DF20E3" w:rsidRDefault="00E265FF" w:rsidP="00E265FF">
      <w:pPr>
        <w:jc w:val="center"/>
        <w:rPr>
          <w:rFonts w:ascii="Arial Narrow" w:hAnsi="Arial Narrow"/>
          <w:b/>
          <w:sz w:val="22"/>
          <w:szCs w:val="22"/>
        </w:rPr>
      </w:pPr>
      <w:r w:rsidRPr="00DF20E3">
        <w:rPr>
          <w:rFonts w:ascii="Arial Narrow" w:hAnsi="Arial Narrow"/>
          <w:b/>
          <w:sz w:val="22"/>
          <w:szCs w:val="22"/>
        </w:rPr>
        <w:lastRenderedPageBreak/>
        <w:t>Časť IV : Podmienky účasti</w:t>
      </w:r>
    </w:p>
    <w:p w14:paraId="3F15714C" w14:textId="77777777" w:rsidR="00E265FF" w:rsidRPr="001D21FD" w:rsidRDefault="00E265FF" w:rsidP="00E265FF">
      <w:pPr>
        <w:jc w:val="center"/>
        <w:rPr>
          <w:rFonts w:ascii="Arial Narrow" w:hAnsi="Arial Narrow"/>
          <w:b/>
        </w:rPr>
      </w:pPr>
    </w:p>
    <w:p w14:paraId="34A84369" w14:textId="77777777" w:rsidR="00E265FF" w:rsidRPr="001D21FD" w:rsidRDefault="00E265FF" w:rsidP="00E265FF">
      <w:pPr>
        <w:jc w:val="center"/>
        <w:rPr>
          <w:rFonts w:ascii="Arial Narrow" w:hAnsi="Arial Narrow"/>
          <w:b/>
        </w:rPr>
      </w:pPr>
    </w:p>
    <w:p w14:paraId="362ED29C" w14:textId="77777777"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14:paraId="3D527EBE" w14:textId="77777777" w:rsidR="00E265FF" w:rsidRPr="001D21FD" w:rsidRDefault="00E265FF" w:rsidP="00E265FF">
      <w:pPr>
        <w:jc w:val="both"/>
        <w:rPr>
          <w:rFonts w:ascii="Arial Narrow" w:hAnsi="Arial Narrow"/>
        </w:rPr>
      </w:pPr>
    </w:p>
    <w:p w14:paraId="20D51139" w14:textId="77777777"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14:paraId="29027526" w14:textId="77777777"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14:paraId="7F826B3B" w14:textId="77777777" w:rsidTr="000304F2">
        <w:tc>
          <w:tcPr>
            <w:tcW w:w="9180" w:type="dxa"/>
            <w:shd w:val="clear" w:color="auto" w:fill="EEECE1"/>
          </w:tcPr>
          <w:p w14:paraId="5E550A8B" w14:textId="77777777" w:rsidR="00E265FF" w:rsidRPr="001D21FD" w:rsidRDefault="00E265FF" w:rsidP="00DF20E3">
            <w:pPr>
              <w:jc w:val="both"/>
              <w:rPr>
                <w:rFonts w:ascii="Arial Narrow" w:hAnsi="Arial Narrow"/>
                <w:b/>
                <w:szCs w:val="24"/>
              </w:rPr>
            </w:pPr>
            <w:r w:rsidRPr="001D21FD">
              <w:rPr>
                <w:rFonts w:ascii="Arial Narrow" w:hAnsi="Arial Narrow"/>
                <w:b/>
                <w:szCs w:val="24"/>
              </w:rPr>
              <w:t>Hospodársky subjekt by mal toto políčko vyplniť iba v prípade, ak verejný obstarávateľ alebo obstarávateľ uviedol v</w:t>
            </w:r>
            <w:r w:rsidR="00DF20E3">
              <w:rPr>
                <w:rFonts w:ascii="Arial Narrow" w:hAnsi="Arial Narrow"/>
                <w:b/>
                <w:szCs w:val="24"/>
              </w:rPr>
              <w:t> </w:t>
            </w:r>
            <w:r w:rsidRPr="001D21FD">
              <w:rPr>
                <w:rFonts w:ascii="Arial Narrow" w:hAnsi="Arial Narrow"/>
                <w:b/>
                <w:szCs w:val="24"/>
              </w:rPr>
              <w:t>príslušnom</w:t>
            </w:r>
            <w:r w:rsidR="00DF20E3">
              <w:rPr>
                <w:rFonts w:ascii="Arial Narrow" w:hAnsi="Arial Narrow"/>
                <w:b/>
                <w:szCs w:val="24"/>
              </w:rPr>
              <w:t xml:space="preserve"> </w:t>
            </w:r>
            <w:r w:rsidRPr="001D21FD">
              <w:rPr>
                <w:rFonts w:ascii="Arial Narrow" w:hAnsi="Arial Narrow"/>
                <w:b/>
                <w:szCs w:val="24"/>
              </w:rPr>
              <w:t>oznámení alebo súťažných podkladoch uvedených v oznámení, že hospodársky subjekt môže vyplniť len oddiel α časti IV bez toho, aby musel vyplniť iné oddiely časti IV:</w:t>
            </w:r>
          </w:p>
        </w:tc>
      </w:tr>
    </w:tbl>
    <w:p w14:paraId="4958B67C" w14:textId="77777777"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14:paraId="279EEE45" w14:textId="77777777" w:rsidTr="000304F2">
        <w:tc>
          <w:tcPr>
            <w:tcW w:w="4870" w:type="dxa"/>
          </w:tcPr>
          <w:p w14:paraId="6B5D9D38" w14:textId="77777777"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14:paraId="016555F3" w14:textId="77777777"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14:paraId="7930B173" w14:textId="77777777" w:rsidTr="000304F2">
        <w:tc>
          <w:tcPr>
            <w:tcW w:w="4870" w:type="dxa"/>
          </w:tcPr>
          <w:p w14:paraId="1727A03E" w14:textId="77777777" w:rsidR="00E265FF" w:rsidRPr="001D21FD" w:rsidRDefault="00E265FF" w:rsidP="000304F2">
            <w:pPr>
              <w:rPr>
                <w:rFonts w:ascii="Arial Narrow" w:hAnsi="Arial Narrow"/>
              </w:rPr>
            </w:pPr>
          </w:p>
          <w:p w14:paraId="663B1AF6" w14:textId="77777777"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14:paraId="04864CEA" w14:textId="77777777" w:rsidR="00E265FF" w:rsidRPr="001D21FD" w:rsidRDefault="00E265FF" w:rsidP="000304F2">
            <w:pPr>
              <w:jc w:val="both"/>
              <w:rPr>
                <w:rFonts w:ascii="Arial Narrow" w:hAnsi="Arial Narrow"/>
              </w:rPr>
            </w:pPr>
          </w:p>
          <w:p w14:paraId="2F415A44" w14:textId="77777777" w:rsidR="00E265FF" w:rsidRPr="001D21FD" w:rsidRDefault="00570CCE" w:rsidP="000304F2">
            <w:pPr>
              <w:jc w:val="both"/>
              <w:rPr>
                <w:rFonts w:ascii="Arial Narrow" w:hAnsi="Arial Narrow"/>
              </w:rPr>
            </w:pPr>
            <w:r>
              <w:rPr>
                <w:rFonts w:ascii="Arial Narrow" w:hAnsi="Arial Narrow"/>
                <w:lang w:eastAsia="en-US"/>
              </w:rPr>
              <w:pict w14:anchorId="2B7F373F">
                <v:shape id="_x0000_i1084" type="#_x0000_t75" style="width:42pt;height:20.25pt">
                  <v:imagedata r:id="rId68" o:title=""/>
                </v:shape>
              </w:pict>
            </w:r>
            <w:r w:rsidR="00E265FF" w:rsidRPr="001D21FD">
              <w:rPr>
                <w:rFonts w:ascii="Arial Narrow" w:hAnsi="Arial Narrow"/>
              </w:rPr>
              <w:t xml:space="preserve">   </w:t>
            </w:r>
            <w:r>
              <w:rPr>
                <w:rFonts w:ascii="Arial Narrow" w:hAnsi="Arial Narrow"/>
                <w:lang w:eastAsia="en-US"/>
              </w:rPr>
              <w:pict w14:anchorId="4A773DC8">
                <v:shape id="_x0000_i1085" type="#_x0000_t75" style="width:45pt;height:20.25pt">
                  <v:imagedata r:id="rId69" o:title=""/>
                </v:shape>
              </w:pict>
            </w:r>
            <w:r w:rsidR="00E265FF" w:rsidRPr="001D21FD">
              <w:rPr>
                <w:rFonts w:ascii="Arial Narrow" w:hAnsi="Arial Narrow"/>
              </w:rPr>
              <w:t xml:space="preserve">  </w:t>
            </w:r>
          </w:p>
        </w:tc>
      </w:tr>
    </w:tbl>
    <w:p w14:paraId="5C14854F" w14:textId="77777777" w:rsidR="00C16A78" w:rsidRDefault="00E265FF" w:rsidP="00E265FF">
      <w:pPr>
        <w:tabs>
          <w:tab w:val="left" w:pos="3694"/>
          <w:tab w:val="center" w:pos="4500"/>
        </w:tabs>
        <w:rPr>
          <w:rFonts w:ascii="Arial Narrow" w:hAnsi="Arial Narrow"/>
          <w:szCs w:val="24"/>
        </w:rPr>
      </w:pPr>
      <w:r w:rsidRPr="001D21FD">
        <w:rPr>
          <w:rFonts w:ascii="Arial Narrow" w:hAnsi="Arial Narrow"/>
          <w:szCs w:val="24"/>
        </w:rPr>
        <w:tab/>
      </w:r>
    </w:p>
    <w:p w14:paraId="1A4AFD58" w14:textId="77777777" w:rsidR="00E265FF" w:rsidRPr="001D21FD" w:rsidRDefault="00E265FF" w:rsidP="00C16A78">
      <w:pPr>
        <w:tabs>
          <w:tab w:val="left" w:pos="3694"/>
          <w:tab w:val="center" w:pos="4500"/>
        </w:tabs>
        <w:jc w:val="center"/>
        <w:rPr>
          <w:rFonts w:ascii="Arial Narrow" w:hAnsi="Arial Narrow"/>
          <w:szCs w:val="24"/>
        </w:rPr>
      </w:pPr>
      <w:r w:rsidRPr="001D21FD">
        <w:rPr>
          <w:rFonts w:ascii="Arial Narrow" w:hAnsi="Arial Narrow"/>
          <w:szCs w:val="24"/>
        </w:rPr>
        <w:t>A: VHODNOSŤ</w:t>
      </w:r>
    </w:p>
    <w:p w14:paraId="49E5E40C" w14:textId="77777777"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14:paraId="76E487F0" w14:textId="77777777" w:rsidTr="000304F2">
        <w:tc>
          <w:tcPr>
            <w:tcW w:w="9180" w:type="dxa"/>
            <w:shd w:val="clear" w:color="auto" w:fill="EEECE1"/>
          </w:tcPr>
          <w:p w14:paraId="136A7A5A" w14:textId="77777777"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383FF9B3" w14:textId="77777777"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14:paraId="096979ED" w14:textId="77777777" w:rsidTr="000304F2">
        <w:tc>
          <w:tcPr>
            <w:tcW w:w="4870" w:type="dxa"/>
          </w:tcPr>
          <w:p w14:paraId="095B1715" w14:textId="77777777"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14:paraId="069125F2" w14:textId="77777777"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14:paraId="51B65FCC" w14:textId="77777777" w:rsidTr="000304F2">
        <w:tc>
          <w:tcPr>
            <w:tcW w:w="4870" w:type="dxa"/>
          </w:tcPr>
          <w:p w14:paraId="2E7737BD" w14:textId="77777777"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14:paraId="2EA221CE" w14:textId="77777777" w:rsidR="00E265FF" w:rsidRPr="001D21FD" w:rsidRDefault="00E265FF" w:rsidP="000304F2">
            <w:pPr>
              <w:ind w:left="360"/>
              <w:rPr>
                <w:rFonts w:ascii="Arial Narrow" w:hAnsi="Arial Narrow"/>
              </w:rPr>
            </w:pPr>
          </w:p>
          <w:p w14:paraId="1CF7B501" w14:textId="77777777"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14:paraId="65E7A0AE" w14:textId="77777777" w:rsidR="00E265FF" w:rsidRPr="001D21FD" w:rsidRDefault="00E265FF" w:rsidP="000304F2">
            <w:pPr>
              <w:rPr>
                <w:rFonts w:ascii="Arial Narrow" w:hAnsi="Arial Narrow"/>
              </w:rPr>
            </w:pPr>
            <w:r w:rsidRPr="001D21FD">
              <w:rPr>
                <w:rFonts w:ascii="Arial Narrow" w:hAnsi="Arial Narrow"/>
              </w:rPr>
              <w:t>[...........]</w:t>
            </w:r>
          </w:p>
          <w:p w14:paraId="020C31B2" w14:textId="77777777" w:rsidR="00E265FF" w:rsidRPr="001D21FD" w:rsidRDefault="00E265FF" w:rsidP="000304F2">
            <w:pPr>
              <w:rPr>
                <w:rFonts w:ascii="Arial Narrow" w:hAnsi="Arial Narrow"/>
              </w:rPr>
            </w:pPr>
          </w:p>
          <w:p w14:paraId="28DB1E28" w14:textId="77777777" w:rsidR="00E265FF" w:rsidRPr="001D21FD" w:rsidRDefault="00E265FF" w:rsidP="000304F2">
            <w:pPr>
              <w:rPr>
                <w:rFonts w:ascii="Arial Narrow" w:hAnsi="Arial Narrow"/>
              </w:rPr>
            </w:pPr>
          </w:p>
          <w:p w14:paraId="7920A99D" w14:textId="77777777" w:rsidR="00E265FF" w:rsidRPr="001D21FD" w:rsidRDefault="00E265FF" w:rsidP="000304F2">
            <w:pPr>
              <w:rPr>
                <w:rFonts w:ascii="Arial Narrow" w:hAnsi="Arial Narrow"/>
              </w:rPr>
            </w:pPr>
          </w:p>
          <w:p w14:paraId="7517EF02" w14:textId="77777777"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14:paraId="32390D0C" w14:textId="77777777" w:rsidR="00E265FF" w:rsidRPr="001D21FD" w:rsidRDefault="00E265FF" w:rsidP="000304F2">
            <w:pPr>
              <w:rPr>
                <w:rFonts w:ascii="Arial Narrow" w:hAnsi="Arial Narrow"/>
              </w:rPr>
            </w:pPr>
            <w:r w:rsidRPr="001D21FD">
              <w:rPr>
                <w:rFonts w:ascii="Arial Narrow" w:hAnsi="Arial Narrow"/>
              </w:rPr>
              <w:t>[...........][...........][...........]</w:t>
            </w:r>
          </w:p>
        </w:tc>
      </w:tr>
      <w:tr w:rsidR="00E265FF" w:rsidRPr="001D21FD" w14:paraId="095A57B4" w14:textId="77777777" w:rsidTr="000304F2">
        <w:tc>
          <w:tcPr>
            <w:tcW w:w="4870" w:type="dxa"/>
          </w:tcPr>
          <w:p w14:paraId="5C85F82A" w14:textId="77777777"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14:paraId="1A8E420B" w14:textId="77777777"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14:paraId="5E887138" w14:textId="77777777" w:rsidR="00E265FF" w:rsidRPr="001D21FD" w:rsidRDefault="00E265FF" w:rsidP="000304F2">
            <w:pPr>
              <w:pStyle w:val="Odsekzoznamu"/>
              <w:rPr>
                <w:rFonts w:ascii="Arial Narrow" w:hAnsi="Arial Narrow"/>
              </w:rPr>
            </w:pPr>
          </w:p>
          <w:p w14:paraId="336C474A" w14:textId="77777777"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14:paraId="5BF7A278" w14:textId="77777777" w:rsidR="00E265FF" w:rsidRPr="001D21FD" w:rsidRDefault="00E265FF" w:rsidP="000304F2">
            <w:pPr>
              <w:rPr>
                <w:rFonts w:ascii="Arial Narrow" w:eastAsia="MS Gothic" w:hAnsi="Arial Narrow"/>
              </w:rPr>
            </w:pPr>
          </w:p>
          <w:p w14:paraId="4620C576" w14:textId="77777777" w:rsidR="00E265FF" w:rsidRPr="001D21FD" w:rsidRDefault="00570CCE" w:rsidP="000304F2">
            <w:pPr>
              <w:jc w:val="both"/>
              <w:rPr>
                <w:rFonts w:ascii="Arial Narrow" w:hAnsi="Arial Narrow"/>
              </w:rPr>
            </w:pPr>
            <w:r>
              <w:rPr>
                <w:rFonts w:ascii="Arial Narrow" w:hAnsi="Arial Narrow"/>
                <w:lang w:eastAsia="en-US"/>
              </w:rPr>
              <w:pict w14:anchorId="5B8A0FF3">
                <v:shape id="_x0000_i1086" type="#_x0000_t75" style="width:42pt;height:20.25pt">
                  <v:imagedata r:id="rId70" o:title=""/>
                </v:shape>
              </w:pict>
            </w:r>
            <w:r w:rsidR="00E265FF" w:rsidRPr="001D21FD">
              <w:rPr>
                <w:rFonts w:ascii="Arial Narrow" w:hAnsi="Arial Narrow"/>
              </w:rPr>
              <w:t xml:space="preserve">   </w:t>
            </w:r>
            <w:r>
              <w:rPr>
                <w:rFonts w:ascii="Arial Narrow" w:hAnsi="Arial Narrow"/>
                <w:lang w:eastAsia="en-US"/>
              </w:rPr>
              <w:pict w14:anchorId="5A92C580">
                <v:shape id="_x0000_i1087" type="#_x0000_t75" style="width:45pt;height:20.25pt">
                  <v:imagedata r:id="rId71" o:title=""/>
                </v:shape>
              </w:pict>
            </w:r>
            <w:r w:rsidR="00E265FF" w:rsidRPr="001D21FD">
              <w:rPr>
                <w:rFonts w:ascii="Arial Narrow" w:hAnsi="Arial Narrow"/>
              </w:rPr>
              <w:t xml:space="preserve">  </w:t>
            </w:r>
          </w:p>
          <w:p w14:paraId="724420F9" w14:textId="77777777"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14:paraId="3AB1D9E2" w14:textId="77777777" w:rsidR="00E265FF" w:rsidRPr="001D21FD" w:rsidRDefault="00E265FF" w:rsidP="000304F2">
            <w:pPr>
              <w:tabs>
                <w:tab w:val="center" w:pos="2327"/>
              </w:tabs>
              <w:rPr>
                <w:rFonts w:ascii="Arial Narrow" w:eastAsia="MS Gothic" w:hAnsi="Arial Narrow" w:cs="Segoe UI Symbol"/>
                <w:color w:val="404040"/>
              </w:rPr>
            </w:pPr>
          </w:p>
          <w:p w14:paraId="54007C75" w14:textId="77777777" w:rsidR="00E265FF" w:rsidRPr="001D21FD" w:rsidRDefault="00570CCE" w:rsidP="000304F2">
            <w:pPr>
              <w:jc w:val="both"/>
              <w:rPr>
                <w:rFonts w:ascii="Arial Narrow" w:hAnsi="Arial Narrow"/>
              </w:rPr>
            </w:pPr>
            <w:r>
              <w:rPr>
                <w:rFonts w:ascii="Arial Narrow" w:hAnsi="Arial Narrow"/>
                <w:lang w:eastAsia="en-US"/>
              </w:rPr>
              <w:pict w14:anchorId="4BAFB2BD">
                <v:shape id="_x0000_i1088" type="#_x0000_t75" style="width:42pt;height:20.25pt">
                  <v:imagedata r:id="rId72" o:title=""/>
                </v:shape>
              </w:pict>
            </w:r>
            <w:r w:rsidR="00E265FF" w:rsidRPr="001D21FD">
              <w:rPr>
                <w:rFonts w:ascii="Arial Narrow" w:hAnsi="Arial Narrow"/>
              </w:rPr>
              <w:t xml:space="preserve">   </w:t>
            </w:r>
            <w:r>
              <w:rPr>
                <w:rFonts w:ascii="Arial Narrow" w:hAnsi="Arial Narrow"/>
                <w:lang w:eastAsia="en-US"/>
              </w:rPr>
              <w:pict w14:anchorId="2E68E470">
                <v:shape id="_x0000_i1089" type="#_x0000_t75" style="width:45pt;height:20.25pt">
                  <v:imagedata r:id="rId73" o:title=""/>
                </v:shape>
              </w:pict>
            </w:r>
            <w:r w:rsidR="00E265FF" w:rsidRPr="001D21FD">
              <w:rPr>
                <w:rFonts w:ascii="Arial Narrow" w:hAnsi="Arial Narrow"/>
              </w:rPr>
              <w:t xml:space="preserve">  </w:t>
            </w:r>
          </w:p>
          <w:p w14:paraId="31B367AD" w14:textId="77777777"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14:paraId="4A9D2326" w14:textId="77777777" w:rsidR="00E265FF" w:rsidRPr="001D21FD" w:rsidRDefault="00E265FF" w:rsidP="000304F2">
            <w:pPr>
              <w:rPr>
                <w:rFonts w:ascii="Arial Narrow" w:hAnsi="Arial Narrow"/>
              </w:rPr>
            </w:pPr>
            <w:r w:rsidRPr="001D21FD">
              <w:rPr>
                <w:rFonts w:ascii="Arial Narrow" w:hAnsi="Arial Narrow"/>
              </w:rPr>
              <w:t>[...........][...........][...........]</w:t>
            </w:r>
          </w:p>
        </w:tc>
      </w:tr>
    </w:tbl>
    <w:p w14:paraId="69E34145" w14:textId="77777777" w:rsidR="00E265FF" w:rsidRPr="001D21FD" w:rsidRDefault="00E265FF" w:rsidP="00E265FF">
      <w:pPr>
        <w:rPr>
          <w:rFonts w:ascii="Arial Narrow" w:hAnsi="Arial Narrow"/>
        </w:rPr>
      </w:pPr>
    </w:p>
    <w:p w14:paraId="4E4BECB3" w14:textId="77777777" w:rsidR="00C902E6" w:rsidRPr="001D21FD" w:rsidRDefault="00C902E6" w:rsidP="00C902E6">
      <w:pPr>
        <w:jc w:val="center"/>
        <w:rPr>
          <w:rFonts w:ascii="Arial Narrow" w:hAnsi="Arial Narrow"/>
        </w:rPr>
      </w:pPr>
      <w:r w:rsidRPr="001D21FD">
        <w:rPr>
          <w:rFonts w:ascii="Arial Narrow" w:hAnsi="Arial Narrow"/>
        </w:rPr>
        <w:t>B: EKONOMICKÉ A FINANČNÉ POSTAVENIE</w:t>
      </w:r>
    </w:p>
    <w:p w14:paraId="51C479CD" w14:textId="77777777"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14:paraId="78424477" w14:textId="77777777" w:rsidTr="000304F2">
        <w:tc>
          <w:tcPr>
            <w:tcW w:w="9180" w:type="dxa"/>
            <w:shd w:val="clear" w:color="auto" w:fill="EEECE1"/>
          </w:tcPr>
          <w:p w14:paraId="79818117" w14:textId="77777777"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214985D7" w14:textId="77777777"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14:paraId="3A7002ED" w14:textId="77777777" w:rsidTr="000304F2">
        <w:tc>
          <w:tcPr>
            <w:tcW w:w="4870" w:type="dxa"/>
          </w:tcPr>
          <w:p w14:paraId="1CA03F48" w14:textId="77777777"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14:paraId="4AA86D25" w14:textId="77777777"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14:paraId="17A2981A" w14:textId="77777777" w:rsidTr="000304F2">
        <w:tc>
          <w:tcPr>
            <w:tcW w:w="4870" w:type="dxa"/>
          </w:tcPr>
          <w:p w14:paraId="762D19CF" w14:textId="77777777"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14:paraId="3B4400A0" w14:textId="77777777" w:rsidR="00C902E6" w:rsidRPr="001D21FD" w:rsidRDefault="00C902E6" w:rsidP="000304F2">
            <w:pPr>
              <w:rPr>
                <w:rFonts w:ascii="Arial Narrow" w:hAnsi="Arial Narrow"/>
              </w:rPr>
            </w:pPr>
          </w:p>
          <w:p w14:paraId="3AD8DFA7" w14:textId="77777777" w:rsidR="00C902E6" w:rsidRPr="001D21FD" w:rsidRDefault="00C902E6" w:rsidP="000304F2">
            <w:pPr>
              <w:rPr>
                <w:rFonts w:ascii="Arial Narrow" w:hAnsi="Arial Narrow"/>
                <w:b/>
              </w:rPr>
            </w:pPr>
            <w:r w:rsidRPr="001D21FD">
              <w:rPr>
                <w:rFonts w:ascii="Arial Narrow" w:hAnsi="Arial Narrow"/>
                <w:b/>
              </w:rPr>
              <w:t>A/alebo</w:t>
            </w:r>
          </w:p>
          <w:p w14:paraId="2D08E83B" w14:textId="77777777" w:rsidR="00C902E6" w:rsidRPr="001D21FD" w:rsidRDefault="00C902E6" w:rsidP="000304F2">
            <w:pPr>
              <w:rPr>
                <w:rFonts w:ascii="Arial Narrow" w:hAnsi="Arial Narrow"/>
                <w:b/>
              </w:rPr>
            </w:pPr>
          </w:p>
          <w:p w14:paraId="49C1DBC0" w14:textId="77777777" w:rsidR="00C902E6" w:rsidRPr="001D21FD" w:rsidRDefault="00C902E6" w:rsidP="000304F2">
            <w:pPr>
              <w:rPr>
                <w:rFonts w:ascii="Arial Narrow" w:hAnsi="Arial Narrow"/>
                <w:b/>
              </w:rPr>
            </w:pPr>
            <w:r w:rsidRPr="001D21FD">
              <w:rPr>
                <w:rFonts w:ascii="Arial Narrow" w:hAnsi="Arial Narrow"/>
              </w:rPr>
              <w:lastRenderedPageBreak/>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14:paraId="2D18370F" w14:textId="77777777" w:rsidR="00C902E6" w:rsidRPr="001D21FD" w:rsidRDefault="00C902E6" w:rsidP="000304F2">
            <w:pPr>
              <w:rPr>
                <w:rFonts w:ascii="Arial Narrow" w:hAnsi="Arial Narrow"/>
                <w:b/>
              </w:rPr>
            </w:pPr>
          </w:p>
          <w:p w14:paraId="1504F9EB" w14:textId="77777777"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14:paraId="7AF45A13" w14:textId="77777777" w:rsidR="00C902E6" w:rsidRPr="001D21FD" w:rsidRDefault="00C902E6" w:rsidP="000304F2">
            <w:pPr>
              <w:rPr>
                <w:rFonts w:ascii="Arial Narrow" w:hAnsi="Arial Narrow"/>
              </w:rPr>
            </w:pPr>
            <w:r w:rsidRPr="001D21FD">
              <w:rPr>
                <w:rFonts w:ascii="Arial Narrow" w:hAnsi="Arial Narrow"/>
              </w:rPr>
              <w:lastRenderedPageBreak/>
              <w:t>rok: [...........] obrat: [...........] [...] mena</w:t>
            </w:r>
          </w:p>
          <w:p w14:paraId="0B308377" w14:textId="77777777" w:rsidR="00C902E6" w:rsidRPr="001D21FD" w:rsidRDefault="00C902E6" w:rsidP="000304F2">
            <w:pPr>
              <w:rPr>
                <w:rFonts w:ascii="Arial Narrow" w:hAnsi="Arial Narrow"/>
              </w:rPr>
            </w:pPr>
            <w:r w:rsidRPr="001D21FD">
              <w:rPr>
                <w:rFonts w:ascii="Arial Narrow" w:hAnsi="Arial Narrow"/>
              </w:rPr>
              <w:t>rok: [...........] obrat: [...........] [...] mena</w:t>
            </w:r>
          </w:p>
          <w:p w14:paraId="5F3029BF" w14:textId="77777777" w:rsidR="00C902E6" w:rsidRPr="001D21FD" w:rsidRDefault="00C902E6" w:rsidP="000304F2">
            <w:pPr>
              <w:rPr>
                <w:rFonts w:ascii="Arial Narrow" w:hAnsi="Arial Narrow"/>
              </w:rPr>
            </w:pPr>
            <w:r w:rsidRPr="001D21FD">
              <w:rPr>
                <w:rFonts w:ascii="Arial Narrow" w:hAnsi="Arial Narrow"/>
              </w:rPr>
              <w:t>rok: [...........] obrat: [...........] [...] mena</w:t>
            </w:r>
          </w:p>
          <w:p w14:paraId="55BE6318" w14:textId="77777777" w:rsidR="00C902E6" w:rsidRPr="001D21FD" w:rsidRDefault="00C902E6" w:rsidP="000304F2">
            <w:pPr>
              <w:rPr>
                <w:rFonts w:ascii="Arial Narrow" w:hAnsi="Arial Narrow"/>
              </w:rPr>
            </w:pPr>
          </w:p>
          <w:p w14:paraId="03EC8057" w14:textId="77777777" w:rsidR="00C902E6" w:rsidRPr="001D21FD" w:rsidRDefault="00C902E6" w:rsidP="000304F2">
            <w:pPr>
              <w:rPr>
                <w:rFonts w:ascii="Arial Narrow" w:hAnsi="Arial Narrow"/>
              </w:rPr>
            </w:pPr>
          </w:p>
          <w:p w14:paraId="23043D4F" w14:textId="77777777" w:rsidR="00C902E6" w:rsidRPr="001D21FD" w:rsidRDefault="00C902E6" w:rsidP="000304F2">
            <w:pPr>
              <w:rPr>
                <w:rFonts w:ascii="Arial Narrow" w:hAnsi="Arial Narrow"/>
              </w:rPr>
            </w:pPr>
          </w:p>
          <w:p w14:paraId="74B0BFE9" w14:textId="77777777" w:rsidR="00C902E6" w:rsidRPr="001D21FD" w:rsidRDefault="00C902E6" w:rsidP="000304F2">
            <w:pPr>
              <w:rPr>
                <w:rFonts w:ascii="Arial Narrow" w:hAnsi="Arial Narrow"/>
              </w:rPr>
            </w:pPr>
            <w:r w:rsidRPr="001D21FD">
              <w:rPr>
                <w:rFonts w:ascii="Arial Narrow" w:hAnsi="Arial Narrow"/>
              </w:rPr>
              <w:t>(počet rokov, priemerný obrat):</w:t>
            </w:r>
          </w:p>
          <w:p w14:paraId="3BBF4109" w14:textId="77777777" w:rsidR="00C902E6" w:rsidRPr="001D21FD" w:rsidRDefault="00C902E6" w:rsidP="000304F2">
            <w:pPr>
              <w:rPr>
                <w:rFonts w:ascii="Arial Narrow" w:hAnsi="Arial Narrow"/>
              </w:rPr>
            </w:pPr>
            <w:r w:rsidRPr="001D21FD">
              <w:rPr>
                <w:rFonts w:ascii="Arial Narrow" w:hAnsi="Arial Narrow"/>
              </w:rPr>
              <w:t>[...........] obrat: [...........] [...] mena</w:t>
            </w:r>
          </w:p>
          <w:p w14:paraId="332EC59F" w14:textId="77777777" w:rsidR="00C902E6" w:rsidRPr="001D21FD" w:rsidRDefault="00C902E6" w:rsidP="000304F2">
            <w:pPr>
              <w:rPr>
                <w:rFonts w:ascii="Arial Narrow" w:hAnsi="Arial Narrow"/>
              </w:rPr>
            </w:pPr>
          </w:p>
          <w:p w14:paraId="246025F4" w14:textId="77777777" w:rsidR="00C902E6" w:rsidRPr="001D21FD" w:rsidRDefault="00C902E6" w:rsidP="000304F2">
            <w:pPr>
              <w:rPr>
                <w:rFonts w:ascii="Arial Narrow" w:hAnsi="Arial Narrow"/>
              </w:rPr>
            </w:pPr>
          </w:p>
          <w:p w14:paraId="179CB62B" w14:textId="77777777" w:rsidR="00C902E6" w:rsidRPr="001D21FD" w:rsidRDefault="00C902E6" w:rsidP="000304F2">
            <w:pPr>
              <w:rPr>
                <w:rFonts w:ascii="Arial Narrow" w:hAnsi="Arial Narrow"/>
              </w:rPr>
            </w:pPr>
          </w:p>
          <w:p w14:paraId="72054FC2"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50D1B1E6" w14:textId="77777777" w:rsidR="00C902E6" w:rsidRPr="001D21FD" w:rsidRDefault="00C902E6" w:rsidP="000304F2">
            <w:pPr>
              <w:rPr>
                <w:rFonts w:ascii="Arial Narrow" w:hAnsi="Arial Narrow"/>
              </w:rPr>
            </w:pPr>
            <w:r w:rsidRPr="001D21FD">
              <w:rPr>
                <w:rFonts w:ascii="Arial Narrow" w:hAnsi="Arial Narrow"/>
              </w:rPr>
              <w:t>[...........][...........][...........]</w:t>
            </w:r>
          </w:p>
        </w:tc>
      </w:tr>
      <w:tr w:rsidR="00C902E6" w:rsidRPr="001D21FD" w14:paraId="16E869DC" w14:textId="77777777" w:rsidTr="000304F2">
        <w:tc>
          <w:tcPr>
            <w:tcW w:w="4870" w:type="dxa"/>
          </w:tcPr>
          <w:p w14:paraId="53B1E53A" w14:textId="77777777" w:rsidR="00C902E6" w:rsidRPr="001D21FD" w:rsidRDefault="00C902E6" w:rsidP="000304F2">
            <w:pPr>
              <w:rPr>
                <w:rFonts w:ascii="Arial Narrow" w:hAnsi="Arial Narrow"/>
              </w:rPr>
            </w:pPr>
            <w:r w:rsidRPr="001D21FD">
              <w:rPr>
                <w:rFonts w:ascii="Arial Narrow" w:hAnsi="Arial Narrow"/>
              </w:rPr>
              <w:lastRenderedPageBreak/>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14:paraId="6AB3BC5B" w14:textId="77777777" w:rsidR="00C902E6" w:rsidRPr="001D21FD" w:rsidRDefault="00C902E6" w:rsidP="000304F2">
            <w:pPr>
              <w:rPr>
                <w:rFonts w:ascii="Arial Narrow" w:hAnsi="Arial Narrow"/>
              </w:rPr>
            </w:pPr>
          </w:p>
          <w:p w14:paraId="0C4DEA8B" w14:textId="77777777" w:rsidR="00C902E6" w:rsidRPr="001D21FD" w:rsidRDefault="00C902E6" w:rsidP="000304F2">
            <w:pPr>
              <w:rPr>
                <w:rFonts w:ascii="Arial Narrow" w:hAnsi="Arial Narrow"/>
                <w:b/>
              </w:rPr>
            </w:pPr>
            <w:r w:rsidRPr="001D21FD">
              <w:rPr>
                <w:rFonts w:ascii="Arial Narrow" w:hAnsi="Arial Narrow"/>
                <w:b/>
              </w:rPr>
              <w:t>A/alebo</w:t>
            </w:r>
          </w:p>
          <w:p w14:paraId="242B9729" w14:textId="77777777" w:rsidR="00C902E6" w:rsidRPr="001D21FD" w:rsidRDefault="00C902E6" w:rsidP="000304F2">
            <w:pPr>
              <w:rPr>
                <w:rFonts w:ascii="Arial Narrow" w:hAnsi="Arial Narrow"/>
                <w:b/>
              </w:rPr>
            </w:pPr>
          </w:p>
          <w:p w14:paraId="3752D05E" w14:textId="77777777"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14:paraId="7F108322" w14:textId="77777777" w:rsidR="00C902E6" w:rsidRPr="001D21FD" w:rsidRDefault="00C902E6" w:rsidP="000304F2">
            <w:pPr>
              <w:rPr>
                <w:rFonts w:ascii="Arial Narrow" w:hAnsi="Arial Narrow"/>
                <w:b/>
              </w:rPr>
            </w:pPr>
          </w:p>
          <w:p w14:paraId="37839927" w14:textId="77777777"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14:paraId="4E9732ED" w14:textId="77777777" w:rsidR="00C902E6" w:rsidRPr="001D21FD" w:rsidRDefault="00C902E6" w:rsidP="000304F2">
            <w:pPr>
              <w:rPr>
                <w:rFonts w:ascii="Arial Narrow" w:hAnsi="Arial Narrow"/>
              </w:rPr>
            </w:pPr>
            <w:r w:rsidRPr="001D21FD">
              <w:rPr>
                <w:rFonts w:ascii="Arial Narrow" w:hAnsi="Arial Narrow"/>
              </w:rPr>
              <w:t>rok: [...........] obrat: [...........] [...] mena</w:t>
            </w:r>
          </w:p>
          <w:p w14:paraId="19898C0F" w14:textId="77777777" w:rsidR="00C902E6" w:rsidRPr="001D21FD" w:rsidRDefault="00C902E6" w:rsidP="000304F2">
            <w:pPr>
              <w:rPr>
                <w:rFonts w:ascii="Arial Narrow" w:hAnsi="Arial Narrow"/>
              </w:rPr>
            </w:pPr>
            <w:r w:rsidRPr="001D21FD">
              <w:rPr>
                <w:rFonts w:ascii="Arial Narrow" w:hAnsi="Arial Narrow"/>
              </w:rPr>
              <w:t>rok: [...........] obrat: [...........] [...] mena</w:t>
            </w:r>
          </w:p>
          <w:p w14:paraId="4CCEECBF" w14:textId="77777777" w:rsidR="00C902E6" w:rsidRPr="001D21FD" w:rsidRDefault="00C902E6" w:rsidP="000304F2">
            <w:pPr>
              <w:rPr>
                <w:rFonts w:ascii="Arial Narrow" w:hAnsi="Arial Narrow"/>
              </w:rPr>
            </w:pPr>
            <w:r w:rsidRPr="001D21FD">
              <w:rPr>
                <w:rFonts w:ascii="Arial Narrow" w:hAnsi="Arial Narrow"/>
              </w:rPr>
              <w:t>rok: [...........] obrat: [...........] [...] mena</w:t>
            </w:r>
          </w:p>
          <w:p w14:paraId="395D384C" w14:textId="77777777" w:rsidR="00C902E6" w:rsidRPr="001D21FD" w:rsidRDefault="00C902E6" w:rsidP="000304F2">
            <w:pPr>
              <w:rPr>
                <w:rFonts w:ascii="Arial Narrow" w:hAnsi="Arial Narrow"/>
              </w:rPr>
            </w:pPr>
          </w:p>
          <w:p w14:paraId="48459E71" w14:textId="77777777" w:rsidR="00C902E6" w:rsidRPr="001D21FD" w:rsidRDefault="00C902E6" w:rsidP="000304F2">
            <w:pPr>
              <w:rPr>
                <w:rFonts w:ascii="Arial Narrow" w:hAnsi="Arial Narrow"/>
              </w:rPr>
            </w:pPr>
          </w:p>
          <w:p w14:paraId="31DC1EEE" w14:textId="77777777" w:rsidR="00C902E6" w:rsidRPr="001D21FD" w:rsidRDefault="00C902E6" w:rsidP="000304F2">
            <w:pPr>
              <w:rPr>
                <w:rFonts w:ascii="Arial Narrow" w:hAnsi="Arial Narrow"/>
              </w:rPr>
            </w:pPr>
          </w:p>
          <w:p w14:paraId="649B6E0B" w14:textId="77777777" w:rsidR="00C902E6" w:rsidRPr="001D21FD" w:rsidRDefault="00C902E6" w:rsidP="000304F2">
            <w:pPr>
              <w:rPr>
                <w:rFonts w:ascii="Arial Narrow" w:hAnsi="Arial Narrow"/>
              </w:rPr>
            </w:pPr>
          </w:p>
          <w:p w14:paraId="39D9972E" w14:textId="77777777" w:rsidR="00C902E6" w:rsidRPr="001D21FD" w:rsidRDefault="00C902E6" w:rsidP="000304F2">
            <w:pPr>
              <w:rPr>
                <w:rFonts w:ascii="Arial Narrow" w:hAnsi="Arial Narrow"/>
              </w:rPr>
            </w:pPr>
          </w:p>
          <w:p w14:paraId="6B898ADD" w14:textId="77777777" w:rsidR="00C902E6" w:rsidRPr="001D21FD" w:rsidRDefault="00C902E6" w:rsidP="000304F2">
            <w:pPr>
              <w:rPr>
                <w:rFonts w:ascii="Arial Narrow" w:hAnsi="Arial Narrow"/>
              </w:rPr>
            </w:pPr>
            <w:r w:rsidRPr="001D21FD">
              <w:rPr>
                <w:rFonts w:ascii="Arial Narrow" w:hAnsi="Arial Narrow"/>
              </w:rPr>
              <w:t>(počet rokov, priemerný obrat):</w:t>
            </w:r>
          </w:p>
          <w:p w14:paraId="16A1213F" w14:textId="77777777" w:rsidR="00C902E6" w:rsidRPr="001D21FD" w:rsidRDefault="00C902E6" w:rsidP="000304F2">
            <w:pPr>
              <w:rPr>
                <w:rFonts w:ascii="Arial Narrow" w:hAnsi="Arial Narrow"/>
              </w:rPr>
            </w:pPr>
            <w:r w:rsidRPr="001D21FD">
              <w:rPr>
                <w:rFonts w:ascii="Arial Narrow" w:hAnsi="Arial Narrow"/>
              </w:rPr>
              <w:t>[...........] obrat: [...........] [...] mena</w:t>
            </w:r>
          </w:p>
          <w:p w14:paraId="3E852329" w14:textId="77777777" w:rsidR="00C902E6" w:rsidRPr="001D21FD" w:rsidRDefault="00C902E6" w:rsidP="000304F2">
            <w:pPr>
              <w:rPr>
                <w:rFonts w:ascii="Arial Narrow" w:hAnsi="Arial Narrow"/>
              </w:rPr>
            </w:pPr>
          </w:p>
          <w:p w14:paraId="14A2BB5B" w14:textId="77777777" w:rsidR="00C902E6" w:rsidRPr="001D21FD" w:rsidRDefault="00C902E6" w:rsidP="000304F2">
            <w:pPr>
              <w:rPr>
                <w:rFonts w:ascii="Arial Narrow" w:hAnsi="Arial Narrow"/>
              </w:rPr>
            </w:pPr>
          </w:p>
          <w:p w14:paraId="41FA5545" w14:textId="77777777" w:rsidR="00C902E6" w:rsidRPr="001D21FD" w:rsidRDefault="00C902E6" w:rsidP="000304F2">
            <w:pPr>
              <w:rPr>
                <w:rFonts w:ascii="Arial Narrow" w:hAnsi="Arial Narrow"/>
              </w:rPr>
            </w:pPr>
          </w:p>
          <w:p w14:paraId="3BA60F49"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6CA5277A" w14:textId="77777777" w:rsidR="00C902E6" w:rsidRPr="001D21FD" w:rsidRDefault="00C902E6" w:rsidP="000304F2">
            <w:pPr>
              <w:rPr>
                <w:rFonts w:ascii="Arial Narrow" w:hAnsi="Arial Narrow"/>
              </w:rPr>
            </w:pPr>
            <w:r w:rsidRPr="001D21FD">
              <w:rPr>
                <w:rFonts w:ascii="Arial Narrow" w:hAnsi="Arial Narrow"/>
              </w:rPr>
              <w:t>[...........][...........][...........]</w:t>
            </w:r>
          </w:p>
        </w:tc>
      </w:tr>
      <w:tr w:rsidR="00C902E6" w:rsidRPr="001D21FD" w14:paraId="4DE762A4" w14:textId="77777777" w:rsidTr="000304F2">
        <w:tc>
          <w:tcPr>
            <w:tcW w:w="4870" w:type="dxa"/>
          </w:tcPr>
          <w:p w14:paraId="6D31DE2F" w14:textId="77777777"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14:paraId="2D2592EF" w14:textId="77777777" w:rsidR="00C902E6" w:rsidRPr="001D21FD" w:rsidRDefault="00C902E6" w:rsidP="000304F2">
            <w:pPr>
              <w:rPr>
                <w:rFonts w:ascii="Arial Narrow" w:hAnsi="Arial Narrow"/>
              </w:rPr>
            </w:pPr>
            <w:r w:rsidRPr="001D21FD">
              <w:rPr>
                <w:rFonts w:ascii="Arial Narrow" w:hAnsi="Arial Narrow"/>
              </w:rPr>
              <w:t>[...........]</w:t>
            </w:r>
          </w:p>
          <w:p w14:paraId="158296FF" w14:textId="77777777" w:rsidR="00C902E6" w:rsidRPr="001D21FD" w:rsidRDefault="00C902E6" w:rsidP="000304F2">
            <w:pPr>
              <w:pStyle w:val="Odsekzoznamu"/>
              <w:ind w:left="360"/>
              <w:rPr>
                <w:rFonts w:ascii="Arial Narrow" w:hAnsi="Arial Narrow"/>
              </w:rPr>
            </w:pPr>
          </w:p>
        </w:tc>
      </w:tr>
    </w:tbl>
    <w:p w14:paraId="40C01BA6" w14:textId="77777777"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14:paraId="4C4674C6" w14:textId="77777777" w:rsidTr="000304F2">
        <w:tc>
          <w:tcPr>
            <w:tcW w:w="4870" w:type="dxa"/>
          </w:tcPr>
          <w:p w14:paraId="24F182A0" w14:textId="77777777"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14:paraId="602D0D5D" w14:textId="77777777" w:rsidR="00C902E6" w:rsidRPr="001D21FD" w:rsidRDefault="00C902E6" w:rsidP="000304F2">
            <w:pPr>
              <w:rPr>
                <w:rFonts w:ascii="Arial Narrow" w:hAnsi="Arial Narrow"/>
              </w:rPr>
            </w:pPr>
          </w:p>
          <w:p w14:paraId="3B668F70" w14:textId="77777777"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14:paraId="68998FAE" w14:textId="77777777"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14:paraId="6629F7CD" w14:textId="77777777"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14:paraId="73145B65" w14:textId="77777777" w:rsidR="00C902E6" w:rsidRPr="001D21FD" w:rsidRDefault="00C902E6" w:rsidP="000304F2">
            <w:pPr>
              <w:rPr>
                <w:rFonts w:ascii="Arial Narrow" w:hAnsi="Arial Narrow"/>
              </w:rPr>
            </w:pPr>
          </w:p>
          <w:p w14:paraId="6F032F6B" w14:textId="77777777" w:rsidR="00C902E6" w:rsidRPr="001D21FD" w:rsidRDefault="00C902E6" w:rsidP="000304F2">
            <w:pPr>
              <w:rPr>
                <w:rFonts w:ascii="Arial Narrow" w:hAnsi="Arial Narrow"/>
              </w:rPr>
            </w:pPr>
          </w:p>
          <w:p w14:paraId="683F1447" w14:textId="77777777" w:rsidR="00C902E6" w:rsidRPr="001D21FD" w:rsidRDefault="00C902E6" w:rsidP="000304F2">
            <w:pPr>
              <w:rPr>
                <w:rFonts w:ascii="Arial Narrow" w:hAnsi="Arial Narrow"/>
              </w:rPr>
            </w:pPr>
          </w:p>
          <w:p w14:paraId="56F9E419"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4BB07A08" w14:textId="77777777" w:rsidR="00C902E6" w:rsidRPr="001D21FD" w:rsidRDefault="00C902E6" w:rsidP="000304F2">
            <w:pPr>
              <w:rPr>
                <w:rFonts w:ascii="Arial Narrow" w:hAnsi="Arial Narrow"/>
              </w:rPr>
            </w:pPr>
            <w:r w:rsidRPr="001D21FD">
              <w:rPr>
                <w:rFonts w:ascii="Arial Narrow" w:hAnsi="Arial Narrow"/>
              </w:rPr>
              <w:t>[...........][...........][...........]</w:t>
            </w:r>
          </w:p>
        </w:tc>
      </w:tr>
      <w:tr w:rsidR="00C902E6" w:rsidRPr="001D21FD" w14:paraId="40D28BDA" w14:textId="77777777" w:rsidTr="000304F2">
        <w:tc>
          <w:tcPr>
            <w:tcW w:w="4870" w:type="dxa"/>
          </w:tcPr>
          <w:p w14:paraId="45FAB109" w14:textId="77777777"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14:paraId="3D668FB2" w14:textId="77777777" w:rsidR="00C902E6" w:rsidRPr="001D21FD" w:rsidRDefault="00C902E6" w:rsidP="000304F2">
            <w:pPr>
              <w:rPr>
                <w:rFonts w:ascii="Arial Narrow" w:hAnsi="Arial Narrow"/>
                <w:b/>
              </w:rPr>
            </w:pPr>
            <w:r w:rsidRPr="001D21FD">
              <w:rPr>
                <w:rFonts w:ascii="Arial Narrow" w:hAnsi="Arial Narrow"/>
                <w:b/>
              </w:rPr>
              <w:t xml:space="preserve"> </w:t>
            </w:r>
          </w:p>
          <w:p w14:paraId="22A368F2" w14:textId="77777777"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14:paraId="71FDD81D" w14:textId="77777777" w:rsidR="00C902E6" w:rsidRPr="001D21FD" w:rsidRDefault="00C902E6" w:rsidP="000304F2">
            <w:pPr>
              <w:rPr>
                <w:rFonts w:ascii="Arial Narrow" w:hAnsi="Arial Narrow"/>
              </w:rPr>
            </w:pPr>
            <w:r w:rsidRPr="001D21FD">
              <w:rPr>
                <w:rFonts w:ascii="Arial Narrow" w:hAnsi="Arial Narrow"/>
              </w:rPr>
              <w:t>[...........],[...........] mena</w:t>
            </w:r>
          </w:p>
          <w:p w14:paraId="3258C653" w14:textId="77777777" w:rsidR="00C902E6" w:rsidRPr="001D21FD" w:rsidRDefault="00C902E6" w:rsidP="000304F2">
            <w:pPr>
              <w:rPr>
                <w:rFonts w:ascii="Arial Narrow" w:hAnsi="Arial Narrow"/>
              </w:rPr>
            </w:pPr>
          </w:p>
          <w:p w14:paraId="12BD2650" w14:textId="77777777" w:rsidR="00C902E6" w:rsidRPr="001D21FD" w:rsidRDefault="00C902E6" w:rsidP="000304F2">
            <w:pPr>
              <w:rPr>
                <w:rFonts w:ascii="Arial Narrow" w:hAnsi="Arial Narrow"/>
              </w:rPr>
            </w:pPr>
          </w:p>
          <w:p w14:paraId="7D737B76" w14:textId="77777777" w:rsidR="00C902E6" w:rsidRPr="001D21FD" w:rsidRDefault="00C902E6" w:rsidP="000304F2">
            <w:pPr>
              <w:rPr>
                <w:rFonts w:ascii="Arial Narrow" w:hAnsi="Arial Narrow"/>
              </w:rPr>
            </w:pPr>
          </w:p>
          <w:p w14:paraId="52546B1B"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0B9DD3C9" w14:textId="77777777" w:rsidR="00C902E6" w:rsidRPr="001D21FD" w:rsidRDefault="00C902E6" w:rsidP="000304F2">
            <w:pPr>
              <w:rPr>
                <w:rFonts w:ascii="Arial Narrow" w:hAnsi="Arial Narrow"/>
              </w:rPr>
            </w:pPr>
            <w:r w:rsidRPr="001D21FD">
              <w:rPr>
                <w:rFonts w:ascii="Arial Narrow" w:hAnsi="Arial Narrow"/>
              </w:rPr>
              <w:t>[...........][...........][...........]</w:t>
            </w:r>
          </w:p>
        </w:tc>
      </w:tr>
      <w:tr w:rsidR="00C902E6" w:rsidRPr="001D21FD" w14:paraId="0ADD869C" w14:textId="77777777" w:rsidTr="000304F2">
        <w:tc>
          <w:tcPr>
            <w:tcW w:w="4870" w:type="dxa"/>
          </w:tcPr>
          <w:p w14:paraId="684C0F1F" w14:textId="77777777"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14:paraId="48ED0BCD" w14:textId="77777777" w:rsidR="00C902E6" w:rsidRPr="001D21FD" w:rsidRDefault="00C902E6" w:rsidP="000304F2">
            <w:pPr>
              <w:rPr>
                <w:rFonts w:ascii="Arial Narrow" w:hAnsi="Arial Narrow"/>
              </w:rPr>
            </w:pPr>
          </w:p>
          <w:p w14:paraId="48EA94C2" w14:textId="77777777"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14:paraId="6A59B5C8" w14:textId="77777777" w:rsidR="00C902E6" w:rsidRPr="001D21FD" w:rsidRDefault="00C902E6" w:rsidP="000304F2">
            <w:pPr>
              <w:rPr>
                <w:rFonts w:ascii="Arial Narrow" w:hAnsi="Arial Narrow"/>
              </w:rPr>
            </w:pPr>
            <w:r w:rsidRPr="001D21FD">
              <w:rPr>
                <w:rFonts w:ascii="Arial Narrow" w:hAnsi="Arial Narrow"/>
              </w:rPr>
              <w:t>[...........]</w:t>
            </w:r>
          </w:p>
          <w:p w14:paraId="0E9FBBA9" w14:textId="77777777" w:rsidR="00C902E6" w:rsidRPr="001D21FD" w:rsidRDefault="00C902E6" w:rsidP="000304F2">
            <w:pPr>
              <w:rPr>
                <w:rFonts w:ascii="Arial Narrow" w:hAnsi="Arial Narrow"/>
              </w:rPr>
            </w:pPr>
          </w:p>
          <w:p w14:paraId="20EEFB7E" w14:textId="77777777" w:rsidR="00C902E6" w:rsidRPr="001D21FD" w:rsidRDefault="00C902E6" w:rsidP="000304F2">
            <w:pPr>
              <w:rPr>
                <w:rFonts w:ascii="Arial Narrow" w:hAnsi="Arial Narrow"/>
              </w:rPr>
            </w:pPr>
          </w:p>
          <w:p w14:paraId="0B32D3FD" w14:textId="77777777" w:rsidR="00C902E6" w:rsidRPr="001D21FD" w:rsidRDefault="00C902E6" w:rsidP="000304F2">
            <w:pPr>
              <w:rPr>
                <w:rFonts w:ascii="Arial Narrow" w:hAnsi="Arial Narrow"/>
              </w:rPr>
            </w:pPr>
          </w:p>
          <w:p w14:paraId="37FB41C4" w14:textId="77777777" w:rsidR="00C902E6" w:rsidRPr="001D21FD" w:rsidRDefault="00C902E6" w:rsidP="000304F2">
            <w:pPr>
              <w:rPr>
                <w:rFonts w:ascii="Arial Narrow" w:hAnsi="Arial Narrow"/>
              </w:rPr>
            </w:pPr>
          </w:p>
          <w:p w14:paraId="3D16C02A" w14:textId="77777777" w:rsidR="00C902E6" w:rsidRPr="001D21FD" w:rsidRDefault="00C902E6" w:rsidP="000304F2">
            <w:pPr>
              <w:rPr>
                <w:rFonts w:ascii="Arial Narrow" w:hAnsi="Arial Narrow"/>
              </w:rPr>
            </w:pPr>
          </w:p>
          <w:p w14:paraId="2CD6DB6F"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49ACF270" w14:textId="77777777" w:rsidR="00C902E6" w:rsidRPr="001D21FD" w:rsidRDefault="00C902E6" w:rsidP="000304F2">
            <w:pPr>
              <w:rPr>
                <w:rFonts w:ascii="Arial Narrow" w:hAnsi="Arial Narrow"/>
              </w:rPr>
            </w:pPr>
            <w:r w:rsidRPr="001D21FD">
              <w:rPr>
                <w:rFonts w:ascii="Arial Narrow" w:hAnsi="Arial Narrow"/>
              </w:rPr>
              <w:t>[...........][...........][...........]</w:t>
            </w:r>
          </w:p>
        </w:tc>
      </w:tr>
    </w:tbl>
    <w:p w14:paraId="6F81D2EE" w14:textId="77777777" w:rsidR="00C902E6" w:rsidRPr="001D21FD" w:rsidRDefault="00C902E6" w:rsidP="00C902E6">
      <w:pPr>
        <w:rPr>
          <w:rFonts w:ascii="Arial Narrow" w:hAnsi="Arial Narrow"/>
        </w:rPr>
      </w:pPr>
    </w:p>
    <w:p w14:paraId="6285E081" w14:textId="77777777" w:rsidR="00C902E6" w:rsidRPr="001D21FD" w:rsidRDefault="00C902E6" w:rsidP="00C902E6">
      <w:pPr>
        <w:jc w:val="center"/>
        <w:rPr>
          <w:rFonts w:ascii="Arial Narrow" w:hAnsi="Arial Narrow"/>
          <w:szCs w:val="24"/>
        </w:rPr>
      </w:pPr>
      <w:r w:rsidRPr="001D21FD">
        <w:rPr>
          <w:rFonts w:ascii="Arial Narrow" w:hAnsi="Arial Narrow"/>
          <w:szCs w:val="24"/>
        </w:rPr>
        <w:lastRenderedPageBreak/>
        <w:t>C: TECHNICKÁ A ODBORNÁ SPÔSOBILOSŤ</w:t>
      </w:r>
    </w:p>
    <w:p w14:paraId="4502B25E" w14:textId="77777777"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14:paraId="6F6A6028" w14:textId="77777777" w:rsidTr="000304F2">
        <w:tc>
          <w:tcPr>
            <w:tcW w:w="9180" w:type="dxa"/>
            <w:shd w:val="clear" w:color="auto" w:fill="EEECE1"/>
          </w:tcPr>
          <w:p w14:paraId="1381A382" w14:textId="77777777"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5EF7C5A2" w14:textId="77777777"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14:paraId="6B1E8158" w14:textId="77777777" w:rsidTr="000304F2">
        <w:tc>
          <w:tcPr>
            <w:tcW w:w="4870" w:type="dxa"/>
          </w:tcPr>
          <w:p w14:paraId="6265AF4B" w14:textId="77777777"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14:paraId="7202A91C" w14:textId="77777777"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14:paraId="5731265B" w14:textId="77777777" w:rsidTr="000304F2">
        <w:tc>
          <w:tcPr>
            <w:tcW w:w="4870" w:type="dxa"/>
          </w:tcPr>
          <w:p w14:paraId="0C54F5A6" w14:textId="77777777"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14:paraId="32608B57" w14:textId="77777777" w:rsidR="00C902E6" w:rsidRPr="001D21FD" w:rsidRDefault="00C902E6" w:rsidP="000304F2">
            <w:pPr>
              <w:rPr>
                <w:rFonts w:ascii="Arial Narrow" w:hAnsi="Arial Narrow"/>
              </w:rPr>
            </w:pPr>
          </w:p>
          <w:p w14:paraId="3CCE5EA0" w14:textId="77777777"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14:paraId="5410E7AE" w14:textId="77777777" w:rsidR="00C902E6" w:rsidRPr="001D21FD" w:rsidRDefault="00C902E6" w:rsidP="000304F2">
            <w:pPr>
              <w:rPr>
                <w:rFonts w:ascii="Arial Narrow" w:hAnsi="Arial Narrow"/>
                <w:b/>
              </w:rPr>
            </w:pPr>
          </w:p>
          <w:p w14:paraId="2794E9F6" w14:textId="77777777"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14:paraId="16E03D7D" w14:textId="77777777"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14:paraId="33A3A3F3" w14:textId="77777777" w:rsidR="00C902E6" w:rsidRPr="001D21FD" w:rsidRDefault="00C902E6" w:rsidP="000304F2">
            <w:pPr>
              <w:rPr>
                <w:rFonts w:ascii="Arial Narrow" w:hAnsi="Arial Narrow"/>
              </w:rPr>
            </w:pPr>
            <w:r w:rsidRPr="001D21FD">
              <w:rPr>
                <w:rFonts w:ascii="Arial Narrow" w:hAnsi="Arial Narrow"/>
              </w:rPr>
              <w:t>[...........]</w:t>
            </w:r>
          </w:p>
          <w:p w14:paraId="27D57C51" w14:textId="77777777" w:rsidR="00C902E6" w:rsidRPr="001D21FD" w:rsidRDefault="00C902E6" w:rsidP="000304F2">
            <w:pPr>
              <w:rPr>
                <w:rFonts w:ascii="Arial Narrow" w:hAnsi="Arial Narrow"/>
              </w:rPr>
            </w:pPr>
            <w:r w:rsidRPr="001D21FD">
              <w:rPr>
                <w:rFonts w:ascii="Arial Narrow" w:hAnsi="Arial Narrow"/>
              </w:rPr>
              <w:t>Stavebné práce : [...........]</w:t>
            </w:r>
          </w:p>
          <w:p w14:paraId="440EFD80" w14:textId="77777777" w:rsidR="00C902E6" w:rsidRPr="001D21FD" w:rsidRDefault="00C902E6" w:rsidP="000304F2">
            <w:pPr>
              <w:rPr>
                <w:rFonts w:ascii="Arial Narrow" w:hAnsi="Arial Narrow"/>
              </w:rPr>
            </w:pPr>
          </w:p>
          <w:p w14:paraId="0E1FFBAF" w14:textId="77777777" w:rsidR="00C902E6" w:rsidRPr="001D21FD" w:rsidRDefault="00C902E6" w:rsidP="000304F2">
            <w:pPr>
              <w:rPr>
                <w:rFonts w:ascii="Arial Narrow" w:hAnsi="Arial Narrow"/>
              </w:rPr>
            </w:pPr>
          </w:p>
          <w:p w14:paraId="7C07166D" w14:textId="77777777"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14:paraId="36F45A18" w14:textId="77777777" w:rsidR="00C902E6" w:rsidRPr="001D21FD" w:rsidRDefault="00C902E6" w:rsidP="000304F2">
            <w:pPr>
              <w:rPr>
                <w:rFonts w:ascii="Arial Narrow" w:hAnsi="Arial Narrow"/>
              </w:rPr>
            </w:pPr>
            <w:r w:rsidRPr="001D21FD">
              <w:rPr>
                <w:rFonts w:ascii="Arial Narrow" w:hAnsi="Arial Narrow"/>
              </w:rPr>
              <w:t>[...........][...........][...........]</w:t>
            </w:r>
          </w:p>
        </w:tc>
      </w:tr>
    </w:tbl>
    <w:p w14:paraId="13995085" w14:textId="77777777" w:rsidR="00C902E6" w:rsidRPr="001D21FD" w:rsidRDefault="00C902E6" w:rsidP="00C902E6">
      <w:pPr>
        <w:rPr>
          <w:rFonts w:ascii="Arial Narrow" w:hAnsi="Arial Narrow"/>
        </w:rPr>
      </w:pPr>
    </w:p>
    <w:p w14:paraId="7BB2C186" w14:textId="77777777"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14:paraId="66C4C949" w14:textId="77777777" w:rsidTr="000304F2">
        <w:trPr>
          <w:trHeight w:val="140"/>
        </w:trPr>
        <w:tc>
          <w:tcPr>
            <w:tcW w:w="4516" w:type="dxa"/>
            <w:vMerge w:val="restart"/>
          </w:tcPr>
          <w:p w14:paraId="13B72F43" w14:textId="77777777"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14:paraId="759CE14C" w14:textId="77777777" w:rsidR="000304F2" w:rsidRPr="001D21FD" w:rsidRDefault="000304F2" w:rsidP="000304F2">
            <w:pPr>
              <w:tabs>
                <w:tab w:val="left" w:pos="1065"/>
              </w:tabs>
              <w:rPr>
                <w:rFonts w:ascii="Arial Narrow" w:hAnsi="Arial Narrow"/>
                <w:b/>
                <w:i/>
              </w:rPr>
            </w:pPr>
          </w:p>
          <w:p w14:paraId="1E7C1726" w14:textId="77777777"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14:paraId="1990CE12" w14:textId="77777777"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14:paraId="633E4408" w14:textId="77777777"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14:paraId="2BBAC930"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66AE251" w14:textId="77777777"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14:paraId="6D790D5F" w14:textId="77777777" w:rsidR="00EF6F3E" w:rsidRPr="001D21FD" w:rsidRDefault="00EF6F3E" w:rsidP="00EF6F3E">
            <w:pPr>
              <w:tabs>
                <w:tab w:val="left" w:pos="1065"/>
              </w:tabs>
              <w:rPr>
                <w:rFonts w:ascii="Arial Narrow" w:hAnsi="Arial Narrow"/>
              </w:rPr>
            </w:pPr>
          </w:p>
          <w:p w14:paraId="5802EE72" w14:textId="77777777"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14:paraId="03826BDA"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3D7034E8" w14:textId="77777777" w:rsidR="00EF6F3E" w:rsidRPr="001D21FD" w:rsidRDefault="00EF6F3E" w:rsidP="00EF6F3E">
            <w:pPr>
              <w:tabs>
                <w:tab w:val="left" w:pos="1065"/>
              </w:tabs>
              <w:rPr>
                <w:rFonts w:ascii="Arial Narrow" w:hAnsi="Arial Narrow"/>
              </w:rPr>
            </w:pPr>
          </w:p>
          <w:p w14:paraId="14AA704A" w14:textId="77777777" w:rsidR="00EF6F3E" w:rsidRPr="001D21FD" w:rsidRDefault="00EF6F3E" w:rsidP="00EF6F3E">
            <w:pPr>
              <w:tabs>
                <w:tab w:val="left" w:pos="1065"/>
              </w:tabs>
              <w:rPr>
                <w:rFonts w:ascii="Arial Narrow" w:hAnsi="Arial Narrow"/>
              </w:rPr>
            </w:pPr>
          </w:p>
          <w:p w14:paraId="69A28FB6" w14:textId="77777777" w:rsidR="00EF6F3E" w:rsidRPr="001D21FD" w:rsidRDefault="00EF6F3E" w:rsidP="00EF6F3E">
            <w:pPr>
              <w:tabs>
                <w:tab w:val="left" w:pos="1065"/>
              </w:tabs>
              <w:rPr>
                <w:rFonts w:ascii="Arial Narrow" w:hAnsi="Arial Narrow"/>
              </w:rPr>
            </w:pPr>
          </w:p>
          <w:p w14:paraId="1C70283D" w14:textId="77777777" w:rsidR="00EF6F3E" w:rsidRPr="001D21FD" w:rsidRDefault="00EF6F3E" w:rsidP="00EF6F3E">
            <w:pPr>
              <w:tabs>
                <w:tab w:val="left" w:pos="1065"/>
              </w:tabs>
              <w:rPr>
                <w:rFonts w:ascii="Arial Narrow" w:hAnsi="Arial Narrow"/>
              </w:rPr>
            </w:pPr>
          </w:p>
          <w:p w14:paraId="15C46DF3"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6801A740"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7C4FBF9" w14:textId="77777777"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14:paraId="1B034884"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7936E551"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27A1E0A" w14:textId="77777777"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14:paraId="41DF2CAA"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29C15717" w14:textId="77777777" w:rsidR="00EF6F3E" w:rsidRPr="001D21FD" w:rsidRDefault="00EF6F3E" w:rsidP="00EF6F3E">
            <w:pPr>
              <w:tabs>
                <w:tab w:val="left" w:pos="1065"/>
              </w:tabs>
              <w:rPr>
                <w:rFonts w:ascii="Arial Narrow" w:hAnsi="Arial Narrow"/>
              </w:rPr>
            </w:pPr>
          </w:p>
        </w:tc>
      </w:tr>
      <w:tr w:rsidR="00EF6F3E" w:rsidRPr="001D21FD" w14:paraId="38719D21"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4A085E12" w14:textId="77777777"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14:paraId="3E0DA5F1" w14:textId="77777777" w:rsidR="00EF6F3E" w:rsidRPr="001D21FD" w:rsidRDefault="00EF6F3E" w:rsidP="00EF6F3E">
            <w:pPr>
              <w:tabs>
                <w:tab w:val="left" w:pos="1065"/>
              </w:tabs>
              <w:rPr>
                <w:rFonts w:ascii="Arial Narrow" w:hAnsi="Arial Narrow"/>
              </w:rPr>
            </w:pPr>
          </w:p>
          <w:p w14:paraId="2CA3DA61" w14:textId="77777777"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w:t>
            </w:r>
            <w:r w:rsidRPr="001D21FD">
              <w:rPr>
                <w:rFonts w:ascii="Arial Narrow" w:hAnsi="Arial Narrow"/>
              </w:rPr>
              <w:lastRenderedPageBreak/>
              <w:t xml:space="preserve">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14:paraId="24FD8E30" w14:textId="77777777" w:rsidR="00EF6F3E" w:rsidRPr="001D21FD" w:rsidRDefault="00EF6F3E" w:rsidP="00EF6F3E">
            <w:pPr>
              <w:tabs>
                <w:tab w:val="left" w:pos="1065"/>
              </w:tabs>
              <w:rPr>
                <w:rFonts w:ascii="Arial Narrow" w:hAnsi="Arial Narrow"/>
              </w:rPr>
            </w:pPr>
          </w:p>
          <w:p w14:paraId="2E447DD6" w14:textId="77777777" w:rsidR="00EF6F3E" w:rsidRPr="001D21FD" w:rsidRDefault="00EF6F3E" w:rsidP="00EF6F3E">
            <w:pPr>
              <w:tabs>
                <w:tab w:val="left" w:pos="1065"/>
              </w:tabs>
              <w:rPr>
                <w:rFonts w:ascii="Arial Narrow" w:hAnsi="Arial Narrow"/>
              </w:rPr>
            </w:pPr>
          </w:p>
          <w:p w14:paraId="149C4FA4" w14:textId="77777777" w:rsidR="00EF6F3E" w:rsidRPr="001D21FD" w:rsidRDefault="00EF6F3E" w:rsidP="00EF6F3E">
            <w:pPr>
              <w:tabs>
                <w:tab w:val="left" w:pos="1065"/>
              </w:tabs>
              <w:rPr>
                <w:rFonts w:ascii="Arial Narrow" w:hAnsi="Arial Narrow"/>
              </w:rPr>
            </w:pPr>
          </w:p>
          <w:p w14:paraId="4BA7F256" w14:textId="77777777" w:rsidR="00EF6F3E" w:rsidRPr="001D21FD" w:rsidRDefault="00570CCE" w:rsidP="00EF6F3E">
            <w:pPr>
              <w:tabs>
                <w:tab w:val="left" w:pos="1065"/>
              </w:tabs>
              <w:rPr>
                <w:rFonts w:ascii="Arial Narrow" w:hAnsi="Arial Narrow"/>
              </w:rPr>
            </w:pPr>
            <w:r>
              <w:rPr>
                <w:rFonts w:ascii="Arial Narrow" w:hAnsi="Arial Narrow"/>
              </w:rPr>
              <w:pict w14:anchorId="0910661F">
                <v:shape id="_x0000_i1090" type="#_x0000_t75" style="width:42pt;height:20.25pt">
                  <v:imagedata r:id="rId74" o:title=""/>
                </v:shape>
              </w:pict>
            </w:r>
            <w:r w:rsidR="00EF6F3E" w:rsidRPr="001D21FD">
              <w:rPr>
                <w:rFonts w:ascii="Arial Narrow" w:hAnsi="Arial Narrow"/>
              </w:rPr>
              <w:t xml:space="preserve">   </w:t>
            </w:r>
            <w:r>
              <w:rPr>
                <w:rFonts w:ascii="Arial Narrow" w:hAnsi="Arial Narrow"/>
              </w:rPr>
              <w:pict w14:anchorId="552A6709">
                <v:shape id="_x0000_i1091" type="#_x0000_t75" style="width:45pt;height:20.25pt">
                  <v:imagedata r:id="rId75" o:title=""/>
                </v:shape>
              </w:pict>
            </w:r>
            <w:r w:rsidR="00EF6F3E" w:rsidRPr="001D21FD">
              <w:rPr>
                <w:rFonts w:ascii="Arial Narrow" w:hAnsi="Arial Narrow"/>
              </w:rPr>
              <w:t xml:space="preserve">  </w:t>
            </w:r>
          </w:p>
          <w:p w14:paraId="0508AA15" w14:textId="77777777" w:rsidR="00EF6F3E" w:rsidRPr="001D21FD" w:rsidRDefault="00EF6F3E" w:rsidP="00EF6F3E">
            <w:pPr>
              <w:tabs>
                <w:tab w:val="left" w:pos="1065"/>
              </w:tabs>
              <w:rPr>
                <w:rFonts w:ascii="Arial Narrow" w:hAnsi="Arial Narrow"/>
              </w:rPr>
            </w:pPr>
          </w:p>
        </w:tc>
      </w:tr>
      <w:tr w:rsidR="00EF6F3E" w:rsidRPr="001D21FD" w14:paraId="1F4C3161"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9A5C8FC" w14:textId="77777777"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14:paraId="681C6F1E" w14:textId="77777777" w:rsidR="00EF6F3E" w:rsidRPr="001D21FD" w:rsidRDefault="00EF6F3E" w:rsidP="00EF6F3E">
            <w:pPr>
              <w:tabs>
                <w:tab w:val="left" w:pos="1065"/>
              </w:tabs>
              <w:rPr>
                <w:rFonts w:ascii="Arial Narrow" w:hAnsi="Arial Narrow"/>
              </w:rPr>
            </w:pPr>
          </w:p>
          <w:p w14:paraId="25DFD09B" w14:textId="77777777"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14:paraId="165283B5" w14:textId="77777777"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14:paraId="76936F79" w14:textId="77777777" w:rsidR="00EF6F3E" w:rsidRPr="001D21FD" w:rsidRDefault="00EF6F3E" w:rsidP="00EF6F3E">
            <w:pPr>
              <w:tabs>
                <w:tab w:val="left" w:pos="1065"/>
              </w:tabs>
              <w:rPr>
                <w:rFonts w:ascii="Arial Narrow" w:hAnsi="Arial Narrow"/>
              </w:rPr>
            </w:pPr>
          </w:p>
          <w:p w14:paraId="1128620E" w14:textId="77777777" w:rsidR="00EF6F3E" w:rsidRPr="001D21FD" w:rsidRDefault="00EF6F3E" w:rsidP="00EF6F3E">
            <w:pPr>
              <w:tabs>
                <w:tab w:val="left" w:pos="1065"/>
              </w:tabs>
              <w:rPr>
                <w:rFonts w:ascii="Arial Narrow" w:hAnsi="Arial Narrow"/>
              </w:rPr>
            </w:pPr>
          </w:p>
          <w:p w14:paraId="5546788B" w14:textId="77777777" w:rsidR="00EF6F3E" w:rsidRPr="001D21FD" w:rsidRDefault="00EF6F3E" w:rsidP="00EF6F3E">
            <w:pPr>
              <w:tabs>
                <w:tab w:val="left" w:pos="1065"/>
              </w:tabs>
              <w:rPr>
                <w:rFonts w:ascii="Arial Narrow" w:hAnsi="Arial Narrow"/>
              </w:rPr>
            </w:pPr>
          </w:p>
          <w:p w14:paraId="0B8B54F3" w14:textId="77777777"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14:paraId="7B46A9B1" w14:textId="77777777" w:rsidR="00EF6F3E" w:rsidRPr="001D21FD" w:rsidRDefault="00EF6F3E" w:rsidP="00EF6F3E">
            <w:pPr>
              <w:tabs>
                <w:tab w:val="left" w:pos="1065"/>
              </w:tabs>
              <w:rPr>
                <w:rFonts w:ascii="Arial Narrow" w:hAnsi="Arial Narrow"/>
              </w:rPr>
            </w:pPr>
          </w:p>
          <w:p w14:paraId="60E8ED13" w14:textId="77777777" w:rsidR="00EF6F3E" w:rsidRPr="001D21FD" w:rsidRDefault="00EF6F3E" w:rsidP="00EF6F3E">
            <w:pPr>
              <w:tabs>
                <w:tab w:val="left" w:pos="1065"/>
              </w:tabs>
              <w:rPr>
                <w:rFonts w:ascii="Arial Narrow" w:hAnsi="Arial Narrow"/>
              </w:rPr>
            </w:pPr>
          </w:p>
          <w:p w14:paraId="62DBE2D1" w14:textId="77777777" w:rsidR="00EF6F3E" w:rsidRPr="001D21FD" w:rsidRDefault="00EF6F3E" w:rsidP="00EF6F3E">
            <w:pPr>
              <w:tabs>
                <w:tab w:val="left" w:pos="1065"/>
              </w:tabs>
              <w:rPr>
                <w:rFonts w:ascii="Arial Narrow" w:hAnsi="Arial Narrow"/>
              </w:rPr>
            </w:pPr>
          </w:p>
          <w:p w14:paraId="289961DD" w14:textId="77777777"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14:paraId="20A39B17"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490F24C3"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14:paraId="65023477"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334B7261"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F817D60"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14:paraId="65B3924E" w14:textId="77777777"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14:paraId="3500B0A6"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7685A2DF"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7FC64BA7"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7551559A" w14:textId="77777777" w:rsidR="00EF6F3E" w:rsidRPr="001D21FD" w:rsidRDefault="00EF6F3E" w:rsidP="00EF6F3E">
            <w:pPr>
              <w:tabs>
                <w:tab w:val="left" w:pos="1065"/>
              </w:tabs>
              <w:rPr>
                <w:rFonts w:ascii="Arial Narrow" w:hAnsi="Arial Narrow"/>
              </w:rPr>
            </w:pPr>
          </w:p>
          <w:p w14:paraId="4C4DF29A" w14:textId="77777777"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14:paraId="6560C8F2"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4D09E54C"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0FAE7858"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56FBCC4A"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06FC5BB"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14:paraId="0B01969D"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4FE9E3B0"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14D9291F"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14:paraId="6A0B55DD"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314F47E7"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5AD0C010"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14:paraId="1564F996"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5DC7A5D0"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14:paraId="4F3110DA"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28605171"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14:paraId="12211227"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19C21B31"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14:paraId="4699E30B"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14:paraId="18A7F856" w14:textId="77777777" w:rsidR="00EF6F3E" w:rsidRPr="001D21FD" w:rsidRDefault="00EF6F3E" w:rsidP="00EF6F3E">
            <w:pPr>
              <w:tabs>
                <w:tab w:val="left" w:pos="1065"/>
              </w:tabs>
              <w:rPr>
                <w:rFonts w:ascii="Arial Narrow" w:hAnsi="Arial Narrow"/>
              </w:rPr>
            </w:pPr>
          </w:p>
          <w:p w14:paraId="7EEEBED3" w14:textId="77777777" w:rsidR="00EF6F3E" w:rsidRPr="001D21FD" w:rsidRDefault="00EF6F3E" w:rsidP="00EF6F3E">
            <w:pPr>
              <w:tabs>
                <w:tab w:val="left" w:pos="1065"/>
              </w:tabs>
              <w:rPr>
                <w:rFonts w:ascii="Arial Narrow" w:hAnsi="Arial Narrow"/>
              </w:rPr>
            </w:pPr>
          </w:p>
          <w:p w14:paraId="281B9EB6" w14:textId="77777777" w:rsidR="00EF6F3E" w:rsidRPr="001D21FD" w:rsidRDefault="00EF6F3E" w:rsidP="00EF6F3E">
            <w:pPr>
              <w:tabs>
                <w:tab w:val="left" w:pos="1065"/>
              </w:tabs>
              <w:rPr>
                <w:rFonts w:ascii="Arial Narrow" w:hAnsi="Arial Narrow"/>
              </w:rPr>
            </w:pPr>
          </w:p>
          <w:p w14:paraId="46A481E9" w14:textId="77777777" w:rsidR="00EF6F3E" w:rsidRPr="001D21FD" w:rsidRDefault="00570CCE" w:rsidP="00EF6F3E">
            <w:pPr>
              <w:tabs>
                <w:tab w:val="left" w:pos="1065"/>
              </w:tabs>
              <w:rPr>
                <w:rFonts w:ascii="Arial Narrow" w:hAnsi="Arial Narrow"/>
              </w:rPr>
            </w:pPr>
            <w:r>
              <w:rPr>
                <w:rFonts w:ascii="Arial Narrow" w:hAnsi="Arial Narrow"/>
              </w:rPr>
              <w:pict w14:anchorId="56BFB1D0">
                <v:shape id="_x0000_i1092" type="#_x0000_t75" style="width:42pt;height:20.25pt">
                  <v:imagedata r:id="rId76" o:title=""/>
                </v:shape>
              </w:pict>
            </w:r>
            <w:r w:rsidR="00EF6F3E" w:rsidRPr="001D21FD">
              <w:rPr>
                <w:rFonts w:ascii="Arial Narrow" w:hAnsi="Arial Narrow"/>
              </w:rPr>
              <w:t xml:space="preserve">   </w:t>
            </w:r>
            <w:r>
              <w:rPr>
                <w:rFonts w:ascii="Arial Narrow" w:hAnsi="Arial Narrow"/>
              </w:rPr>
              <w:pict w14:anchorId="131567D6">
                <v:shape id="_x0000_i1093" type="#_x0000_t75" style="width:45pt;height:20.25pt">
                  <v:imagedata r:id="rId75" o:title=""/>
                </v:shape>
              </w:pict>
            </w:r>
            <w:r w:rsidR="00EF6F3E" w:rsidRPr="001D21FD">
              <w:rPr>
                <w:rFonts w:ascii="Arial Narrow" w:hAnsi="Arial Narrow"/>
              </w:rPr>
              <w:t xml:space="preserve">  </w:t>
            </w:r>
          </w:p>
          <w:p w14:paraId="3018A0A9" w14:textId="77777777" w:rsidR="00EF6F3E" w:rsidRPr="001D21FD" w:rsidRDefault="00EF6F3E" w:rsidP="00EF6F3E">
            <w:pPr>
              <w:tabs>
                <w:tab w:val="left" w:pos="1065"/>
              </w:tabs>
              <w:rPr>
                <w:rFonts w:ascii="Arial Narrow" w:hAnsi="Arial Narrow"/>
              </w:rPr>
            </w:pPr>
          </w:p>
          <w:p w14:paraId="3BD84524" w14:textId="77777777" w:rsidR="00EF6F3E" w:rsidRPr="001D21FD" w:rsidRDefault="00EF6F3E" w:rsidP="00EF6F3E">
            <w:pPr>
              <w:tabs>
                <w:tab w:val="left" w:pos="1065"/>
              </w:tabs>
              <w:rPr>
                <w:rFonts w:ascii="Arial Narrow" w:hAnsi="Arial Narrow"/>
              </w:rPr>
            </w:pPr>
          </w:p>
          <w:p w14:paraId="72E1566F" w14:textId="77777777" w:rsidR="00EF6F3E" w:rsidRPr="001D21FD" w:rsidRDefault="00EF6F3E" w:rsidP="00EF6F3E">
            <w:pPr>
              <w:tabs>
                <w:tab w:val="left" w:pos="1065"/>
              </w:tabs>
              <w:rPr>
                <w:rFonts w:ascii="Arial Narrow" w:hAnsi="Arial Narrow"/>
              </w:rPr>
            </w:pPr>
          </w:p>
          <w:p w14:paraId="49BDD0CB" w14:textId="77777777" w:rsidR="00EF6F3E" w:rsidRPr="001D21FD" w:rsidRDefault="00570CCE" w:rsidP="00EF6F3E">
            <w:pPr>
              <w:tabs>
                <w:tab w:val="left" w:pos="1065"/>
              </w:tabs>
              <w:rPr>
                <w:rFonts w:ascii="Arial Narrow" w:hAnsi="Arial Narrow"/>
              </w:rPr>
            </w:pPr>
            <w:r>
              <w:rPr>
                <w:rFonts w:ascii="Arial Narrow" w:hAnsi="Arial Narrow"/>
              </w:rPr>
              <w:pict w14:anchorId="373D261A">
                <v:shape id="_x0000_i1094" type="#_x0000_t75" style="width:42pt;height:20.25pt">
                  <v:imagedata r:id="rId77" o:title=""/>
                </v:shape>
              </w:pict>
            </w:r>
            <w:r w:rsidR="00EF6F3E" w:rsidRPr="001D21FD">
              <w:rPr>
                <w:rFonts w:ascii="Arial Narrow" w:hAnsi="Arial Narrow"/>
              </w:rPr>
              <w:t xml:space="preserve">   </w:t>
            </w:r>
            <w:r>
              <w:rPr>
                <w:rFonts w:ascii="Arial Narrow" w:hAnsi="Arial Narrow"/>
              </w:rPr>
              <w:pict w14:anchorId="3FEB977A">
                <v:shape id="_x0000_i1095" type="#_x0000_t75" style="width:45pt;height:20.25pt">
                  <v:imagedata r:id="rId78" o:title=""/>
                </v:shape>
              </w:pict>
            </w:r>
            <w:r w:rsidR="00EF6F3E" w:rsidRPr="001D21FD">
              <w:rPr>
                <w:rFonts w:ascii="Arial Narrow" w:hAnsi="Arial Narrow"/>
              </w:rPr>
              <w:t xml:space="preserve">  </w:t>
            </w:r>
          </w:p>
          <w:p w14:paraId="11FFC7F4" w14:textId="77777777" w:rsidR="00EF6F3E" w:rsidRPr="001D21FD" w:rsidRDefault="00EF6F3E" w:rsidP="00EF6F3E">
            <w:pPr>
              <w:tabs>
                <w:tab w:val="left" w:pos="1065"/>
              </w:tabs>
              <w:rPr>
                <w:rFonts w:ascii="Arial Narrow" w:hAnsi="Arial Narrow"/>
              </w:rPr>
            </w:pPr>
          </w:p>
          <w:p w14:paraId="1CA684B4" w14:textId="77777777" w:rsidR="00EF6F3E" w:rsidRPr="001D21FD" w:rsidRDefault="00EF6F3E" w:rsidP="00EF6F3E">
            <w:pPr>
              <w:tabs>
                <w:tab w:val="left" w:pos="1065"/>
              </w:tabs>
              <w:rPr>
                <w:rFonts w:ascii="Arial Narrow" w:hAnsi="Arial Narrow"/>
              </w:rPr>
            </w:pPr>
          </w:p>
          <w:p w14:paraId="3B3DB58C" w14:textId="77777777" w:rsidR="00EF6F3E" w:rsidRPr="001D21FD" w:rsidRDefault="00EF6F3E" w:rsidP="00EF6F3E">
            <w:pPr>
              <w:tabs>
                <w:tab w:val="left" w:pos="1065"/>
              </w:tabs>
              <w:rPr>
                <w:rFonts w:ascii="Arial Narrow" w:hAnsi="Arial Narrow"/>
              </w:rPr>
            </w:pPr>
          </w:p>
          <w:p w14:paraId="496A92A0" w14:textId="77777777"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14:paraId="1887EB01"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14:paraId="0088A162" w14:textId="7777777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498627C8" w14:textId="77777777"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14:paraId="3AB10CB5"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3541488E"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14:paraId="24895065"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42DE003E"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14:paraId="59BC2449"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14:paraId="21C8F597" w14:textId="77777777"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14:paraId="35825901" w14:textId="77777777" w:rsidR="00EF6F3E" w:rsidRPr="001D21FD" w:rsidRDefault="00EF6F3E" w:rsidP="00EF6F3E">
            <w:pPr>
              <w:tabs>
                <w:tab w:val="left" w:pos="1065"/>
              </w:tabs>
              <w:rPr>
                <w:rFonts w:ascii="Arial Narrow" w:hAnsi="Arial Narrow"/>
              </w:rPr>
            </w:pPr>
          </w:p>
          <w:p w14:paraId="649D4936" w14:textId="77777777" w:rsidR="00EF6F3E" w:rsidRPr="001D21FD" w:rsidRDefault="00EF6F3E" w:rsidP="00EF6F3E">
            <w:pPr>
              <w:tabs>
                <w:tab w:val="left" w:pos="1065"/>
              </w:tabs>
              <w:rPr>
                <w:rFonts w:ascii="Arial Narrow" w:hAnsi="Arial Narrow"/>
              </w:rPr>
            </w:pPr>
          </w:p>
          <w:p w14:paraId="010E9242" w14:textId="77777777" w:rsidR="00EF6F3E" w:rsidRPr="001D21FD" w:rsidRDefault="00EF6F3E" w:rsidP="00EF6F3E">
            <w:pPr>
              <w:tabs>
                <w:tab w:val="left" w:pos="1065"/>
              </w:tabs>
              <w:rPr>
                <w:rFonts w:ascii="Arial Narrow" w:hAnsi="Arial Narrow"/>
              </w:rPr>
            </w:pPr>
          </w:p>
          <w:p w14:paraId="270DA833" w14:textId="77777777" w:rsidR="00EF6F3E" w:rsidRPr="001D21FD" w:rsidRDefault="00570CCE" w:rsidP="00EF6F3E">
            <w:pPr>
              <w:tabs>
                <w:tab w:val="left" w:pos="1065"/>
              </w:tabs>
              <w:rPr>
                <w:rFonts w:ascii="Arial Narrow" w:hAnsi="Arial Narrow"/>
              </w:rPr>
            </w:pPr>
            <w:r>
              <w:rPr>
                <w:rFonts w:ascii="Arial Narrow" w:hAnsi="Arial Narrow"/>
              </w:rPr>
              <w:pict w14:anchorId="4C1EE99A">
                <v:shape id="_x0000_i1096" type="#_x0000_t75" style="width:42pt;height:20.25pt">
                  <v:imagedata r:id="rId79" o:title=""/>
                </v:shape>
              </w:pict>
            </w:r>
            <w:r w:rsidR="00EF6F3E" w:rsidRPr="001D21FD">
              <w:rPr>
                <w:rFonts w:ascii="Arial Narrow" w:hAnsi="Arial Narrow"/>
              </w:rPr>
              <w:t xml:space="preserve">   </w:t>
            </w:r>
            <w:r>
              <w:rPr>
                <w:rFonts w:ascii="Arial Narrow" w:hAnsi="Arial Narrow"/>
              </w:rPr>
              <w:pict w14:anchorId="58F4A152">
                <v:shape id="_x0000_i1097" type="#_x0000_t75" style="width:45pt;height:20.25pt">
                  <v:imagedata r:id="rId80" o:title=""/>
                </v:shape>
              </w:pict>
            </w:r>
            <w:r w:rsidR="00EF6F3E" w:rsidRPr="001D21FD">
              <w:rPr>
                <w:rFonts w:ascii="Arial Narrow" w:hAnsi="Arial Narrow"/>
              </w:rPr>
              <w:t xml:space="preserve">  </w:t>
            </w:r>
          </w:p>
          <w:p w14:paraId="51FA652C" w14:textId="77777777" w:rsidR="00EF6F3E" w:rsidRPr="001D21FD" w:rsidRDefault="00EF6F3E" w:rsidP="00EF6F3E">
            <w:pPr>
              <w:tabs>
                <w:tab w:val="left" w:pos="1065"/>
              </w:tabs>
              <w:rPr>
                <w:rFonts w:ascii="Arial Narrow" w:hAnsi="Arial Narrow"/>
              </w:rPr>
            </w:pPr>
          </w:p>
          <w:p w14:paraId="0E083A9E" w14:textId="77777777" w:rsidR="00EF6F3E" w:rsidRPr="001D21FD" w:rsidRDefault="00EF6F3E" w:rsidP="00EF6F3E">
            <w:pPr>
              <w:tabs>
                <w:tab w:val="left" w:pos="1065"/>
              </w:tabs>
              <w:rPr>
                <w:rFonts w:ascii="Arial Narrow" w:hAnsi="Arial Narrow"/>
              </w:rPr>
            </w:pPr>
          </w:p>
          <w:p w14:paraId="6CBD714C" w14:textId="77777777" w:rsidR="00EF6F3E" w:rsidRPr="001D21FD" w:rsidRDefault="00EF6F3E" w:rsidP="00EF6F3E">
            <w:pPr>
              <w:tabs>
                <w:tab w:val="left" w:pos="1065"/>
              </w:tabs>
              <w:rPr>
                <w:rFonts w:ascii="Arial Narrow" w:hAnsi="Arial Narrow"/>
              </w:rPr>
            </w:pPr>
          </w:p>
          <w:p w14:paraId="3AB06FC3" w14:textId="77777777" w:rsidR="00EF6F3E" w:rsidRPr="001D21FD" w:rsidRDefault="00EF6F3E" w:rsidP="00EF6F3E">
            <w:pPr>
              <w:tabs>
                <w:tab w:val="left" w:pos="1065"/>
              </w:tabs>
              <w:rPr>
                <w:rFonts w:ascii="Arial Narrow" w:hAnsi="Arial Narrow"/>
              </w:rPr>
            </w:pPr>
          </w:p>
          <w:p w14:paraId="1DBC6F1F" w14:textId="77777777" w:rsidR="00EF6F3E" w:rsidRPr="001D21FD" w:rsidRDefault="00EF6F3E" w:rsidP="00EF6F3E">
            <w:pPr>
              <w:tabs>
                <w:tab w:val="left" w:pos="1065"/>
              </w:tabs>
              <w:rPr>
                <w:rFonts w:ascii="Arial Narrow" w:hAnsi="Arial Narrow"/>
              </w:rPr>
            </w:pPr>
          </w:p>
          <w:p w14:paraId="60FFC596" w14:textId="77777777" w:rsidR="00EF6F3E" w:rsidRPr="001D21FD" w:rsidRDefault="00EF6F3E" w:rsidP="00EF6F3E">
            <w:pPr>
              <w:tabs>
                <w:tab w:val="left" w:pos="1065"/>
              </w:tabs>
              <w:rPr>
                <w:rFonts w:ascii="Arial Narrow" w:hAnsi="Arial Narrow"/>
              </w:rPr>
            </w:pPr>
          </w:p>
          <w:p w14:paraId="4F4BF6B7" w14:textId="77777777" w:rsidR="00EF6F3E" w:rsidRPr="001D21FD" w:rsidRDefault="00EF6F3E" w:rsidP="00EF6F3E">
            <w:pPr>
              <w:tabs>
                <w:tab w:val="left" w:pos="1065"/>
              </w:tabs>
              <w:rPr>
                <w:rFonts w:ascii="Arial Narrow" w:hAnsi="Arial Narrow"/>
              </w:rPr>
            </w:pPr>
          </w:p>
          <w:p w14:paraId="3044A18C" w14:textId="77777777" w:rsidR="00EF6F3E" w:rsidRPr="001D21FD" w:rsidRDefault="00EF6F3E" w:rsidP="00EF6F3E">
            <w:pPr>
              <w:tabs>
                <w:tab w:val="left" w:pos="1065"/>
              </w:tabs>
              <w:rPr>
                <w:rFonts w:ascii="Arial Narrow" w:hAnsi="Arial Narrow"/>
              </w:rPr>
            </w:pPr>
          </w:p>
          <w:p w14:paraId="53F6543F" w14:textId="77777777" w:rsidR="00EF6F3E" w:rsidRPr="001D21FD" w:rsidRDefault="00EF6F3E" w:rsidP="00EF6F3E">
            <w:pPr>
              <w:tabs>
                <w:tab w:val="left" w:pos="1065"/>
              </w:tabs>
              <w:rPr>
                <w:rFonts w:ascii="Arial Narrow" w:hAnsi="Arial Narrow"/>
              </w:rPr>
            </w:pPr>
            <w:r w:rsidRPr="001D21FD">
              <w:rPr>
                <w:rFonts w:ascii="Arial Narrow" w:hAnsi="Arial Narrow"/>
              </w:rPr>
              <w:t>[...........]</w:t>
            </w:r>
          </w:p>
          <w:p w14:paraId="2C0ACD4E" w14:textId="77777777" w:rsidR="00EF6F3E" w:rsidRPr="001D21FD" w:rsidRDefault="00EF6F3E" w:rsidP="00EF6F3E">
            <w:pPr>
              <w:tabs>
                <w:tab w:val="left" w:pos="1065"/>
              </w:tabs>
              <w:rPr>
                <w:rFonts w:ascii="Arial Narrow" w:hAnsi="Arial Narrow"/>
              </w:rPr>
            </w:pPr>
          </w:p>
          <w:p w14:paraId="3572E9B3" w14:textId="77777777"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14:paraId="147C52FE" w14:textId="77777777" w:rsidR="00EF6F3E" w:rsidRPr="001D21FD" w:rsidRDefault="00EF6F3E" w:rsidP="00EF6F3E">
            <w:pPr>
              <w:tabs>
                <w:tab w:val="left" w:pos="1065"/>
              </w:tabs>
              <w:rPr>
                <w:rFonts w:ascii="Arial Narrow" w:hAnsi="Arial Narrow"/>
              </w:rPr>
            </w:pPr>
            <w:r w:rsidRPr="001D21FD">
              <w:rPr>
                <w:rFonts w:ascii="Arial Narrow" w:hAnsi="Arial Narrow"/>
              </w:rPr>
              <w:t>[...........][...........][...........]</w:t>
            </w:r>
          </w:p>
        </w:tc>
      </w:tr>
    </w:tbl>
    <w:p w14:paraId="14A3EE8B" w14:textId="77777777" w:rsidR="009F0BED" w:rsidRPr="001D21FD" w:rsidRDefault="009F0BED" w:rsidP="00E265FF">
      <w:pPr>
        <w:tabs>
          <w:tab w:val="num" w:pos="1080"/>
          <w:tab w:val="left" w:leader="dot" w:pos="10034"/>
        </w:tabs>
        <w:spacing w:before="120"/>
        <w:jc w:val="right"/>
        <w:rPr>
          <w:rFonts w:ascii="Arial Narrow" w:hAnsi="Arial Narrow" w:cs="Arial"/>
        </w:rPr>
      </w:pPr>
    </w:p>
    <w:p w14:paraId="7002F7FA" w14:textId="77777777"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14:paraId="3CF020FA" w14:textId="77777777"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14:paraId="74429764" w14:textId="77777777" w:rsidTr="00453237">
        <w:tc>
          <w:tcPr>
            <w:tcW w:w="9180" w:type="dxa"/>
            <w:shd w:val="clear" w:color="auto" w:fill="EEECE1"/>
          </w:tcPr>
          <w:p w14:paraId="632DEF4F" w14:textId="77777777"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9B6D489" w14:textId="77777777"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14:paraId="3E939309" w14:textId="77777777" w:rsidTr="00453237">
        <w:tc>
          <w:tcPr>
            <w:tcW w:w="4870" w:type="dxa"/>
          </w:tcPr>
          <w:p w14:paraId="36045354" w14:textId="77777777"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14:paraId="5EFD82E6" w14:textId="77777777"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14:paraId="4D1425BF" w14:textId="77777777" w:rsidTr="00453237">
        <w:tc>
          <w:tcPr>
            <w:tcW w:w="4870" w:type="dxa"/>
          </w:tcPr>
          <w:p w14:paraId="3E7CA62C" w14:textId="77777777"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14:paraId="4EFFC106" w14:textId="77777777" w:rsidR="009F0BED" w:rsidRPr="001D21FD" w:rsidRDefault="009F0BED" w:rsidP="00453237">
            <w:pPr>
              <w:rPr>
                <w:rFonts w:ascii="Arial Narrow" w:hAnsi="Arial Narrow"/>
              </w:rPr>
            </w:pPr>
          </w:p>
          <w:p w14:paraId="449CD141" w14:textId="77777777"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14:paraId="4F148ECB" w14:textId="77777777" w:rsidR="009F0BED" w:rsidRPr="001D21FD" w:rsidRDefault="009F0BED" w:rsidP="00453237">
            <w:pPr>
              <w:rPr>
                <w:rFonts w:ascii="Arial Narrow" w:hAnsi="Arial Narrow"/>
              </w:rPr>
            </w:pPr>
          </w:p>
          <w:p w14:paraId="62B6D5F7" w14:textId="77777777"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14:paraId="1B3B44DE" w14:textId="77777777" w:rsidR="009F0BED" w:rsidRPr="001D21FD" w:rsidRDefault="009F0BED" w:rsidP="00453237">
            <w:pPr>
              <w:rPr>
                <w:rFonts w:ascii="Arial Narrow" w:hAnsi="Arial Narrow"/>
              </w:rPr>
            </w:pPr>
          </w:p>
          <w:p w14:paraId="4BCDADD9" w14:textId="77777777" w:rsidR="009F0BED" w:rsidRPr="001D21FD" w:rsidRDefault="00570CCE" w:rsidP="00453237">
            <w:pPr>
              <w:jc w:val="both"/>
              <w:rPr>
                <w:rFonts w:ascii="Arial Narrow" w:hAnsi="Arial Narrow"/>
              </w:rPr>
            </w:pPr>
            <w:r>
              <w:rPr>
                <w:rFonts w:ascii="Arial Narrow" w:hAnsi="Arial Narrow"/>
                <w:lang w:eastAsia="en-US"/>
              </w:rPr>
              <w:pict w14:anchorId="3BDDA19A">
                <v:shape id="_x0000_i1098" type="#_x0000_t75" style="width:42pt;height:20.25pt">
                  <v:imagedata r:id="rId81" o:title=""/>
                </v:shape>
              </w:pict>
            </w:r>
            <w:r w:rsidR="009F0BED" w:rsidRPr="001D21FD">
              <w:rPr>
                <w:rFonts w:ascii="Arial Narrow" w:hAnsi="Arial Narrow"/>
              </w:rPr>
              <w:t xml:space="preserve">   </w:t>
            </w:r>
            <w:r>
              <w:rPr>
                <w:rFonts w:ascii="Arial Narrow" w:hAnsi="Arial Narrow"/>
                <w:lang w:eastAsia="en-US"/>
              </w:rPr>
              <w:pict w14:anchorId="408D707B">
                <v:shape id="_x0000_i1099" type="#_x0000_t75" style="width:45pt;height:20.25pt">
                  <v:imagedata r:id="rId82" o:title=""/>
                </v:shape>
              </w:pict>
            </w:r>
            <w:r w:rsidR="009F0BED" w:rsidRPr="001D21FD">
              <w:rPr>
                <w:rFonts w:ascii="Arial Narrow" w:hAnsi="Arial Narrow"/>
              </w:rPr>
              <w:t xml:space="preserve">  </w:t>
            </w:r>
          </w:p>
          <w:p w14:paraId="2C933653" w14:textId="77777777" w:rsidR="009F0BED" w:rsidRPr="001D21FD" w:rsidRDefault="009F0BED" w:rsidP="00453237">
            <w:pPr>
              <w:rPr>
                <w:rFonts w:ascii="Arial Narrow" w:hAnsi="Arial Narrow"/>
              </w:rPr>
            </w:pPr>
          </w:p>
          <w:p w14:paraId="2697D57C" w14:textId="77777777" w:rsidR="009F0BED" w:rsidRPr="001D21FD" w:rsidRDefault="009F0BED" w:rsidP="00453237">
            <w:pPr>
              <w:rPr>
                <w:rFonts w:ascii="Arial Narrow" w:hAnsi="Arial Narrow"/>
              </w:rPr>
            </w:pPr>
          </w:p>
          <w:p w14:paraId="29E5CCE4" w14:textId="77777777" w:rsidR="009F0BED" w:rsidRPr="001D21FD" w:rsidRDefault="009F0BED" w:rsidP="00453237">
            <w:pPr>
              <w:rPr>
                <w:rFonts w:ascii="Arial Narrow" w:hAnsi="Arial Narrow"/>
              </w:rPr>
            </w:pPr>
          </w:p>
          <w:p w14:paraId="6FF20E4F" w14:textId="77777777" w:rsidR="009F0BED" w:rsidRPr="001D21FD" w:rsidRDefault="009F0BED" w:rsidP="00453237">
            <w:pPr>
              <w:rPr>
                <w:rFonts w:ascii="Arial Narrow" w:hAnsi="Arial Narrow"/>
              </w:rPr>
            </w:pPr>
          </w:p>
          <w:p w14:paraId="341BD17B" w14:textId="77777777" w:rsidR="009F0BED" w:rsidRPr="001D21FD" w:rsidRDefault="009F0BED" w:rsidP="00453237">
            <w:pPr>
              <w:rPr>
                <w:rFonts w:ascii="Arial Narrow" w:hAnsi="Arial Narrow"/>
              </w:rPr>
            </w:pPr>
          </w:p>
          <w:p w14:paraId="2A401B00" w14:textId="77777777" w:rsidR="009F0BED" w:rsidRPr="001D21FD" w:rsidRDefault="009F0BED" w:rsidP="00453237">
            <w:pPr>
              <w:rPr>
                <w:rFonts w:ascii="Arial Narrow" w:hAnsi="Arial Narrow"/>
              </w:rPr>
            </w:pPr>
            <w:r w:rsidRPr="001D21FD">
              <w:rPr>
                <w:rFonts w:ascii="Arial Narrow" w:hAnsi="Arial Narrow"/>
              </w:rPr>
              <w:t>[...........][...........]</w:t>
            </w:r>
          </w:p>
          <w:p w14:paraId="78589521" w14:textId="77777777" w:rsidR="009F0BED" w:rsidRPr="001D21FD" w:rsidRDefault="009F0BED" w:rsidP="00453237">
            <w:pPr>
              <w:rPr>
                <w:rFonts w:ascii="Arial Narrow" w:hAnsi="Arial Narrow"/>
              </w:rPr>
            </w:pPr>
          </w:p>
          <w:p w14:paraId="795E13C9" w14:textId="77777777" w:rsidR="009F0BED" w:rsidRPr="001D21FD" w:rsidRDefault="009F0BED" w:rsidP="00453237">
            <w:pPr>
              <w:rPr>
                <w:rFonts w:ascii="Arial Narrow" w:hAnsi="Arial Narrow"/>
              </w:rPr>
            </w:pPr>
          </w:p>
          <w:p w14:paraId="292A0F84" w14:textId="77777777" w:rsidR="009F0BED" w:rsidRPr="001D21FD" w:rsidRDefault="009F0BED" w:rsidP="00453237">
            <w:pPr>
              <w:rPr>
                <w:rFonts w:ascii="Arial Narrow" w:hAnsi="Arial Narrow"/>
              </w:rPr>
            </w:pPr>
          </w:p>
          <w:p w14:paraId="4DA1FA6B" w14:textId="77777777"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14:paraId="5A10AEF0" w14:textId="77777777" w:rsidR="009F0BED" w:rsidRPr="001D21FD" w:rsidRDefault="009F0BED" w:rsidP="00453237">
            <w:pPr>
              <w:rPr>
                <w:rFonts w:ascii="Arial Narrow" w:hAnsi="Arial Narrow"/>
              </w:rPr>
            </w:pPr>
            <w:r w:rsidRPr="001D21FD">
              <w:rPr>
                <w:rFonts w:ascii="Arial Narrow" w:hAnsi="Arial Narrow"/>
              </w:rPr>
              <w:t>[...........][...........][...........]</w:t>
            </w:r>
          </w:p>
        </w:tc>
      </w:tr>
      <w:tr w:rsidR="009F0BED" w:rsidRPr="001D21FD" w14:paraId="21307570" w14:textId="77777777" w:rsidTr="00453237">
        <w:tc>
          <w:tcPr>
            <w:tcW w:w="4870" w:type="dxa"/>
          </w:tcPr>
          <w:p w14:paraId="18F8F432" w14:textId="77777777"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14:paraId="21BCD38B" w14:textId="77777777" w:rsidR="009F0BED" w:rsidRPr="001D21FD" w:rsidRDefault="009F0BED" w:rsidP="00453237">
            <w:pPr>
              <w:rPr>
                <w:rFonts w:ascii="Arial Narrow" w:hAnsi="Arial Narrow"/>
                <w:b/>
              </w:rPr>
            </w:pPr>
          </w:p>
          <w:p w14:paraId="640C49DF" w14:textId="77777777"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14:paraId="467AC9B3" w14:textId="77777777" w:rsidR="009F0BED" w:rsidRPr="001D21FD" w:rsidRDefault="009F0BED" w:rsidP="00453237">
            <w:pPr>
              <w:rPr>
                <w:rFonts w:ascii="Arial Narrow" w:hAnsi="Arial Narrow"/>
              </w:rPr>
            </w:pPr>
          </w:p>
          <w:p w14:paraId="6F98C220" w14:textId="77777777"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14:paraId="525C2741" w14:textId="77777777" w:rsidR="009F0BED" w:rsidRPr="001D21FD" w:rsidRDefault="009F0BED" w:rsidP="00453237">
            <w:pPr>
              <w:rPr>
                <w:rFonts w:ascii="Arial Narrow" w:hAnsi="Arial Narrow"/>
              </w:rPr>
            </w:pPr>
          </w:p>
          <w:p w14:paraId="345ADC87" w14:textId="77777777" w:rsidR="009F0BED" w:rsidRPr="001D21FD" w:rsidRDefault="00570CCE" w:rsidP="00453237">
            <w:pPr>
              <w:jc w:val="both"/>
              <w:rPr>
                <w:rFonts w:ascii="Arial Narrow" w:hAnsi="Arial Narrow"/>
              </w:rPr>
            </w:pPr>
            <w:r>
              <w:rPr>
                <w:rFonts w:ascii="Arial Narrow" w:hAnsi="Arial Narrow"/>
                <w:lang w:eastAsia="en-US"/>
              </w:rPr>
              <w:pict w14:anchorId="0D20E8DE">
                <v:shape id="_x0000_i1100" type="#_x0000_t75" style="width:42pt;height:20.25pt">
                  <v:imagedata r:id="rId83" o:title=""/>
                </v:shape>
              </w:pict>
            </w:r>
            <w:r w:rsidR="009F0BED" w:rsidRPr="001D21FD">
              <w:rPr>
                <w:rFonts w:ascii="Arial Narrow" w:hAnsi="Arial Narrow"/>
              </w:rPr>
              <w:t xml:space="preserve">   </w:t>
            </w:r>
            <w:r>
              <w:rPr>
                <w:rFonts w:ascii="Arial Narrow" w:hAnsi="Arial Narrow"/>
                <w:lang w:eastAsia="en-US"/>
              </w:rPr>
              <w:pict w14:anchorId="42923961">
                <v:shape id="_x0000_i1101" type="#_x0000_t75" style="width:45pt;height:20.25pt">
                  <v:imagedata r:id="rId84" o:title=""/>
                </v:shape>
              </w:pict>
            </w:r>
            <w:r w:rsidR="009F0BED" w:rsidRPr="001D21FD">
              <w:rPr>
                <w:rFonts w:ascii="Arial Narrow" w:hAnsi="Arial Narrow"/>
              </w:rPr>
              <w:t xml:space="preserve">  </w:t>
            </w:r>
          </w:p>
          <w:p w14:paraId="1CCB00CF" w14:textId="77777777" w:rsidR="009F0BED" w:rsidRPr="001D21FD" w:rsidRDefault="009F0BED" w:rsidP="00453237">
            <w:pPr>
              <w:rPr>
                <w:rFonts w:ascii="Arial Narrow" w:hAnsi="Arial Narrow"/>
              </w:rPr>
            </w:pPr>
          </w:p>
          <w:p w14:paraId="32EACFE7" w14:textId="77777777" w:rsidR="009F0BED" w:rsidRPr="001D21FD" w:rsidRDefault="009F0BED" w:rsidP="00453237">
            <w:pPr>
              <w:rPr>
                <w:rFonts w:ascii="Arial Narrow" w:hAnsi="Arial Narrow"/>
              </w:rPr>
            </w:pPr>
          </w:p>
          <w:p w14:paraId="7536AE6D" w14:textId="77777777" w:rsidR="009F0BED" w:rsidRPr="001D21FD" w:rsidRDefault="009F0BED" w:rsidP="00453237">
            <w:pPr>
              <w:rPr>
                <w:rFonts w:ascii="Arial Narrow" w:hAnsi="Arial Narrow"/>
              </w:rPr>
            </w:pPr>
          </w:p>
          <w:p w14:paraId="4DCE7FD0" w14:textId="77777777" w:rsidR="009F0BED" w:rsidRPr="001D21FD" w:rsidRDefault="009F0BED" w:rsidP="00453237">
            <w:pPr>
              <w:rPr>
                <w:rFonts w:ascii="Arial Narrow" w:hAnsi="Arial Narrow"/>
              </w:rPr>
            </w:pPr>
          </w:p>
          <w:p w14:paraId="060A1DEA" w14:textId="77777777" w:rsidR="009F0BED" w:rsidRPr="001D21FD" w:rsidRDefault="009F0BED" w:rsidP="00453237">
            <w:pPr>
              <w:rPr>
                <w:rFonts w:ascii="Arial Narrow" w:hAnsi="Arial Narrow"/>
              </w:rPr>
            </w:pPr>
            <w:r w:rsidRPr="001D21FD">
              <w:rPr>
                <w:rFonts w:ascii="Arial Narrow" w:hAnsi="Arial Narrow"/>
              </w:rPr>
              <w:t>[...........][...........]</w:t>
            </w:r>
          </w:p>
          <w:p w14:paraId="4D2A5B32" w14:textId="77777777" w:rsidR="009F0BED" w:rsidRPr="001D21FD" w:rsidRDefault="009F0BED" w:rsidP="00453237">
            <w:pPr>
              <w:rPr>
                <w:rFonts w:ascii="Arial Narrow" w:hAnsi="Arial Narrow"/>
              </w:rPr>
            </w:pPr>
          </w:p>
          <w:p w14:paraId="6CF9680D" w14:textId="77777777" w:rsidR="009F0BED" w:rsidRPr="001D21FD" w:rsidRDefault="009F0BED" w:rsidP="00453237">
            <w:pPr>
              <w:rPr>
                <w:rFonts w:ascii="Arial Narrow" w:hAnsi="Arial Narrow"/>
              </w:rPr>
            </w:pPr>
          </w:p>
          <w:p w14:paraId="3719A13A" w14:textId="77777777" w:rsidR="009F0BED" w:rsidRPr="001D21FD" w:rsidRDefault="009F0BED" w:rsidP="00453237">
            <w:pPr>
              <w:rPr>
                <w:rFonts w:ascii="Arial Narrow" w:hAnsi="Arial Narrow"/>
              </w:rPr>
            </w:pPr>
          </w:p>
          <w:p w14:paraId="6D4AF420" w14:textId="77777777" w:rsidR="009F0BED" w:rsidRPr="001D21FD" w:rsidRDefault="009F0BED" w:rsidP="00453237">
            <w:pPr>
              <w:rPr>
                <w:rFonts w:ascii="Arial Narrow" w:hAnsi="Arial Narrow"/>
              </w:rPr>
            </w:pPr>
          </w:p>
          <w:p w14:paraId="6F846975" w14:textId="77777777"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14:paraId="45CE94D4" w14:textId="77777777" w:rsidR="009F0BED" w:rsidRPr="001D21FD" w:rsidRDefault="009F0BED" w:rsidP="00453237">
            <w:pPr>
              <w:rPr>
                <w:rFonts w:ascii="Arial Narrow" w:hAnsi="Arial Narrow"/>
              </w:rPr>
            </w:pPr>
            <w:r w:rsidRPr="001D21FD">
              <w:rPr>
                <w:rFonts w:ascii="Arial Narrow" w:hAnsi="Arial Narrow"/>
              </w:rPr>
              <w:t>[...........][...........][...........]</w:t>
            </w:r>
          </w:p>
        </w:tc>
      </w:tr>
    </w:tbl>
    <w:p w14:paraId="5B161D28" w14:textId="77777777" w:rsidR="009F0BED" w:rsidRPr="001D21FD" w:rsidRDefault="009F0BED" w:rsidP="009F0BED">
      <w:pPr>
        <w:rPr>
          <w:rFonts w:ascii="Arial Narrow" w:hAnsi="Arial Narrow"/>
        </w:rPr>
      </w:pPr>
    </w:p>
    <w:p w14:paraId="7A696EB4" w14:textId="77777777" w:rsidR="00C16A78" w:rsidRDefault="00C16A78" w:rsidP="00E66C36">
      <w:pPr>
        <w:jc w:val="center"/>
        <w:rPr>
          <w:rFonts w:ascii="Arial Narrow" w:hAnsi="Arial Narrow"/>
          <w:b/>
          <w:szCs w:val="24"/>
        </w:rPr>
      </w:pPr>
    </w:p>
    <w:p w14:paraId="39C8F42A" w14:textId="77777777" w:rsidR="00C16A78" w:rsidRDefault="00C16A78" w:rsidP="00E66C36">
      <w:pPr>
        <w:jc w:val="center"/>
        <w:rPr>
          <w:rFonts w:ascii="Arial Narrow" w:hAnsi="Arial Narrow"/>
          <w:b/>
          <w:szCs w:val="24"/>
        </w:rPr>
      </w:pPr>
    </w:p>
    <w:p w14:paraId="6D4BC400" w14:textId="77777777" w:rsidR="00E66C36" w:rsidRPr="00C16A78" w:rsidRDefault="00E66C36" w:rsidP="00E66C36">
      <w:pPr>
        <w:jc w:val="center"/>
        <w:rPr>
          <w:rFonts w:ascii="Arial Narrow" w:hAnsi="Arial Narrow"/>
          <w:b/>
          <w:sz w:val="22"/>
          <w:szCs w:val="22"/>
        </w:rPr>
      </w:pPr>
      <w:r w:rsidRPr="00C16A78">
        <w:rPr>
          <w:rFonts w:ascii="Arial Narrow" w:hAnsi="Arial Narrow"/>
          <w:b/>
          <w:sz w:val="22"/>
          <w:szCs w:val="22"/>
        </w:rPr>
        <w:t>Časť V: Zníženie počtu kvalifikovaných záujemcov</w:t>
      </w:r>
    </w:p>
    <w:p w14:paraId="0EAB1E8D" w14:textId="77777777" w:rsidR="00E66C36" w:rsidRPr="001D21FD" w:rsidRDefault="00E66C36" w:rsidP="00E66C36">
      <w:pPr>
        <w:jc w:val="center"/>
        <w:rPr>
          <w:rFonts w:ascii="Arial Narrow" w:hAnsi="Arial Narrow"/>
          <w:b/>
          <w:szCs w:val="24"/>
        </w:rPr>
      </w:pPr>
    </w:p>
    <w:p w14:paraId="55BFC616" w14:textId="77777777"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14:paraId="07A057EC" w14:textId="77777777" w:rsidTr="00453237">
        <w:tc>
          <w:tcPr>
            <w:tcW w:w="9180" w:type="dxa"/>
            <w:shd w:val="clear" w:color="auto" w:fill="EEECE1"/>
          </w:tcPr>
          <w:p w14:paraId="391F230B" w14:textId="77777777"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A9029CB" w14:textId="77777777"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14:paraId="2D599FEC" w14:textId="77777777" w:rsidR="00E66C36" w:rsidRPr="001D21FD" w:rsidRDefault="00E66C36" w:rsidP="00E66C36">
      <w:pPr>
        <w:rPr>
          <w:rFonts w:ascii="Arial Narrow" w:hAnsi="Arial Narrow"/>
          <w:szCs w:val="24"/>
        </w:rPr>
      </w:pPr>
    </w:p>
    <w:p w14:paraId="6258FA7F" w14:textId="77777777" w:rsidR="00E66C36" w:rsidRDefault="00E66C36" w:rsidP="00E66C36">
      <w:pPr>
        <w:rPr>
          <w:rFonts w:ascii="Arial Narrow" w:hAnsi="Arial Narrow"/>
          <w:szCs w:val="24"/>
        </w:rPr>
      </w:pPr>
    </w:p>
    <w:p w14:paraId="0A8ECB35" w14:textId="77777777" w:rsidR="00C16A78" w:rsidRDefault="00C16A78" w:rsidP="00E66C36">
      <w:pPr>
        <w:rPr>
          <w:rFonts w:ascii="Arial Narrow" w:hAnsi="Arial Narrow"/>
          <w:szCs w:val="24"/>
        </w:rPr>
      </w:pPr>
    </w:p>
    <w:p w14:paraId="23166767" w14:textId="77777777" w:rsidR="00C16A78" w:rsidRDefault="00C16A78" w:rsidP="00E66C36">
      <w:pPr>
        <w:rPr>
          <w:rFonts w:ascii="Arial Narrow" w:hAnsi="Arial Narrow"/>
          <w:szCs w:val="24"/>
        </w:rPr>
      </w:pPr>
    </w:p>
    <w:p w14:paraId="2D89A845" w14:textId="77777777" w:rsidR="00C16A78" w:rsidRDefault="00C16A78" w:rsidP="00E66C36">
      <w:pPr>
        <w:rPr>
          <w:rFonts w:ascii="Arial Narrow" w:hAnsi="Arial Narrow"/>
          <w:szCs w:val="24"/>
        </w:rPr>
      </w:pPr>
    </w:p>
    <w:p w14:paraId="15092E58" w14:textId="77777777" w:rsidR="00E66C36" w:rsidRPr="001D21FD" w:rsidRDefault="00E66C36" w:rsidP="00E66C36">
      <w:pPr>
        <w:rPr>
          <w:rFonts w:ascii="Arial Narrow" w:hAnsi="Arial Narrow"/>
          <w:b/>
          <w:szCs w:val="24"/>
        </w:rPr>
      </w:pPr>
      <w:r w:rsidRPr="001D21FD">
        <w:rPr>
          <w:rFonts w:ascii="Arial Narrow" w:hAnsi="Arial Narrow"/>
          <w:b/>
          <w:szCs w:val="24"/>
        </w:rPr>
        <w:lastRenderedPageBreak/>
        <w:t>Hospodársky subjekt vyhlasuje, že:</w:t>
      </w:r>
    </w:p>
    <w:p w14:paraId="1C43A031" w14:textId="77777777"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14:paraId="2D2A7D14" w14:textId="77777777" w:rsidTr="00453237">
        <w:tc>
          <w:tcPr>
            <w:tcW w:w="4870" w:type="dxa"/>
          </w:tcPr>
          <w:p w14:paraId="69653072" w14:textId="77777777"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14:paraId="6A006B8A" w14:textId="77777777"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14:paraId="6B167171" w14:textId="77777777" w:rsidTr="00453237">
        <w:tc>
          <w:tcPr>
            <w:tcW w:w="4870" w:type="dxa"/>
          </w:tcPr>
          <w:p w14:paraId="520D29FA" w14:textId="77777777"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14:paraId="5E10411F" w14:textId="77777777" w:rsidR="00E66C36" w:rsidRPr="001D21FD" w:rsidRDefault="00E66C36" w:rsidP="00453237">
            <w:pPr>
              <w:rPr>
                <w:rFonts w:ascii="Arial Narrow" w:hAnsi="Arial Narrow"/>
              </w:rPr>
            </w:pPr>
          </w:p>
          <w:p w14:paraId="309F3248" w14:textId="77777777"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14:paraId="6658BCD6" w14:textId="77777777" w:rsidR="00E66C36" w:rsidRPr="001D21FD" w:rsidRDefault="00E66C36" w:rsidP="00453237">
            <w:pPr>
              <w:rPr>
                <w:rFonts w:ascii="Arial Narrow" w:hAnsi="Arial Narrow"/>
              </w:rPr>
            </w:pPr>
          </w:p>
          <w:p w14:paraId="75513EEC" w14:textId="77777777"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14:paraId="48E7D420" w14:textId="77777777" w:rsidR="00E66C36" w:rsidRPr="001D21FD" w:rsidRDefault="00E66C36" w:rsidP="00453237">
            <w:pPr>
              <w:rPr>
                <w:rFonts w:ascii="Arial Narrow" w:hAnsi="Arial Narrow"/>
              </w:rPr>
            </w:pPr>
            <w:r w:rsidRPr="001D21FD">
              <w:rPr>
                <w:rFonts w:ascii="Arial Narrow" w:hAnsi="Arial Narrow"/>
              </w:rPr>
              <w:t>[...........]</w:t>
            </w:r>
          </w:p>
          <w:p w14:paraId="00C1BB27" w14:textId="77777777" w:rsidR="00E66C36" w:rsidRPr="001D21FD" w:rsidRDefault="00E66C36" w:rsidP="00453237">
            <w:pPr>
              <w:rPr>
                <w:rFonts w:ascii="Arial Narrow" w:hAnsi="Arial Narrow"/>
              </w:rPr>
            </w:pPr>
          </w:p>
          <w:p w14:paraId="23356D62" w14:textId="77777777" w:rsidR="00E66C36" w:rsidRPr="001D21FD" w:rsidRDefault="00E66C36" w:rsidP="00453237">
            <w:pPr>
              <w:rPr>
                <w:rFonts w:ascii="Arial Narrow" w:hAnsi="Arial Narrow"/>
              </w:rPr>
            </w:pPr>
          </w:p>
          <w:p w14:paraId="53B21481" w14:textId="77777777" w:rsidR="00E66C36" w:rsidRPr="001D21FD" w:rsidRDefault="00E66C36" w:rsidP="00453237">
            <w:pPr>
              <w:rPr>
                <w:rFonts w:ascii="Arial Narrow" w:hAnsi="Arial Narrow"/>
              </w:rPr>
            </w:pPr>
          </w:p>
          <w:p w14:paraId="71C97E47" w14:textId="77777777" w:rsidR="00E66C36" w:rsidRPr="001D21FD" w:rsidRDefault="00E66C36" w:rsidP="00453237">
            <w:pPr>
              <w:rPr>
                <w:rFonts w:ascii="Arial Narrow" w:hAnsi="Arial Narrow"/>
              </w:rPr>
            </w:pPr>
          </w:p>
          <w:p w14:paraId="59FE510B" w14:textId="77777777" w:rsidR="00E66C36" w:rsidRPr="001D21FD" w:rsidRDefault="00570CCE" w:rsidP="00453237">
            <w:pPr>
              <w:jc w:val="both"/>
              <w:rPr>
                <w:rFonts w:ascii="Arial Narrow" w:eastAsia="MS Gothic" w:hAnsi="Arial Narrow"/>
                <w:color w:val="404040"/>
              </w:rPr>
            </w:pPr>
            <w:r>
              <w:rPr>
                <w:rFonts w:ascii="Arial Narrow" w:hAnsi="Arial Narrow"/>
                <w:lang w:eastAsia="en-US"/>
              </w:rPr>
              <w:pict w14:anchorId="7EB028EF">
                <v:shape id="_x0000_i1102" type="#_x0000_t75" style="width:42pt;height:20.25pt">
                  <v:imagedata r:id="rId85" o:title=""/>
                </v:shape>
              </w:pict>
            </w:r>
            <w:r w:rsidR="00E66C36" w:rsidRPr="001D21FD">
              <w:rPr>
                <w:rFonts w:ascii="Arial Narrow" w:hAnsi="Arial Narrow"/>
              </w:rPr>
              <w:t xml:space="preserve">   </w:t>
            </w:r>
            <w:r>
              <w:rPr>
                <w:rFonts w:ascii="Arial Narrow" w:hAnsi="Arial Narrow"/>
                <w:lang w:eastAsia="en-US"/>
              </w:rPr>
              <w:pict w14:anchorId="471F4BD7">
                <v:shape id="_x0000_i1103" type="#_x0000_t75" style="width:45pt;height:20.25pt">
                  <v:imagedata r:id="rId86" o:title=""/>
                </v:shape>
              </w:pict>
            </w:r>
            <w:r w:rsidR="00E66C36" w:rsidRPr="001D21FD">
              <w:rPr>
                <w:rFonts w:ascii="Arial Narrow" w:hAnsi="Arial Narrow"/>
              </w:rPr>
              <w:t xml:space="preserve">  </w:t>
            </w:r>
            <w:r w:rsidR="00E66C36" w:rsidRPr="001D21FD">
              <w:rPr>
                <w:rStyle w:val="Odkaznapoznmkupodiarou"/>
                <w:rFonts w:ascii="Arial Narrow" w:eastAsia="MS Gothic" w:hAnsi="Arial Narrow"/>
                <w:color w:val="404040"/>
              </w:rPr>
              <w:footnoteReference w:id="45"/>
            </w:r>
          </w:p>
          <w:p w14:paraId="0C77F887" w14:textId="77777777" w:rsidR="00E66C36" w:rsidRPr="001D21FD" w:rsidRDefault="00E66C36" w:rsidP="00453237">
            <w:pPr>
              <w:rPr>
                <w:rFonts w:ascii="Arial Narrow" w:hAnsi="Arial Narrow"/>
              </w:rPr>
            </w:pPr>
          </w:p>
          <w:p w14:paraId="71860B3D" w14:textId="77777777" w:rsidR="00E66C36" w:rsidRPr="001D21FD" w:rsidRDefault="00E66C36" w:rsidP="00453237">
            <w:pPr>
              <w:rPr>
                <w:rFonts w:ascii="Arial Narrow" w:hAnsi="Arial Narrow"/>
              </w:rPr>
            </w:pPr>
          </w:p>
          <w:p w14:paraId="3E6A05D7" w14:textId="77777777" w:rsidR="00E66C36" w:rsidRPr="001D21FD" w:rsidRDefault="00E66C36" w:rsidP="00453237">
            <w:pPr>
              <w:rPr>
                <w:rFonts w:ascii="Arial Narrow" w:hAnsi="Arial Narrow"/>
              </w:rPr>
            </w:pPr>
          </w:p>
          <w:p w14:paraId="046EEB7E" w14:textId="77777777" w:rsidR="00E66C36" w:rsidRPr="001D21FD" w:rsidRDefault="00E66C36" w:rsidP="00453237">
            <w:pPr>
              <w:rPr>
                <w:rFonts w:ascii="Arial Narrow" w:hAnsi="Arial Narrow"/>
              </w:rPr>
            </w:pPr>
          </w:p>
          <w:p w14:paraId="2E4CE0D8" w14:textId="77777777"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14:paraId="565A8E6B" w14:textId="77777777"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14:paraId="570ADC55" w14:textId="77777777" w:rsidR="00BF11A8" w:rsidRPr="001D21FD" w:rsidRDefault="00BF11A8" w:rsidP="00E265FF">
      <w:pPr>
        <w:tabs>
          <w:tab w:val="num" w:pos="1080"/>
          <w:tab w:val="left" w:leader="dot" w:pos="10034"/>
        </w:tabs>
        <w:spacing w:before="120"/>
        <w:jc w:val="right"/>
        <w:rPr>
          <w:rFonts w:ascii="Arial Narrow" w:hAnsi="Arial Narrow" w:cs="Arial"/>
        </w:rPr>
      </w:pPr>
    </w:p>
    <w:p w14:paraId="56B39274" w14:textId="77777777" w:rsidR="0085782F" w:rsidRDefault="0085782F" w:rsidP="00BF11A8">
      <w:pPr>
        <w:jc w:val="center"/>
        <w:rPr>
          <w:rFonts w:ascii="Arial Narrow" w:hAnsi="Arial Narrow"/>
          <w:b/>
          <w:szCs w:val="24"/>
        </w:rPr>
      </w:pPr>
    </w:p>
    <w:p w14:paraId="4206435B" w14:textId="77777777" w:rsidR="00BF11A8" w:rsidRPr="00C16A78" w:rsidRDefault="00BF11A8" w:rsidP="00BF11A8">
      <w:pPr>
        <w:jc w:val="center"/>
        <w:rPr>
          <w:rFonts w:ascii="Arial Narrow" w:hAnsi="Arial Narrow"/>
          <w:b/>
          <w:sz w:val="22"/>
          <w:szCs w:val="22"/>
        </w:rPr>
      </w:pPr>
      <w:r w:rsidRPr="00C16A78">
        <w:rPr>
          <w:rFonts w:ascii="Arial Narrow" w:hAnsi="Arial Narrow"/>
          <w:b/>
          <w:sz w:val="22"/>
          <w:szCs w:val="22"/>
        </w:rPr>
        <w:t>Časť VI: Záverečné vyhlásenia</w:t>
      </w:r>
    </w:p>
    <w:p w14:paraId="0552E463" w14:textId="77777777" w:rsidR="00BF11A8" w:rsidRPr="001D21FD" w:rsidRDefault="00BF11A8" w:rsidP="00BF11A8">
      <w:pPr>
        <w:jc w:val="center"/>
        <w:rPr>
          <w:rFonts w:ascii="Arial Narrow" w:hAnsi="Arial Narrow"/>
          <w:b/>
          <w:szCs w:val="24"/>
        </w:rPr>
      </w:pPr>
    </w:p>
    <w:p w14:paraId="581053C6" w14:textId="77777777" w:rsidR="00BF11A8" w:rsidRPr="001D21FD" w:rsidRDefault="00BF11A8" w:rsidP="00BF11A8">
      <w:pPr>
        <w:jc w:val="center"/>
        <w:rPr>
          <w:rFonts w:ascii="Arial Narrow" w:hAnsi="Arial Narrow"/>
          <w:b/>
          <w:szCs w:val="24"/>
        </w:rPr>
      </w:pPr>
    </w:p>
    <w:p w14:paraId="056ABA69" w14:textId="77777777"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A7DFBB3" w14:textId="77777777" w:rsidR="00BF11A8" w:rsidRPr="001D21FD" w:rsidRDefault="00BF11A8" w:rsidP="00BF11A8">
      <w:pPr>
        <w:jc w:val="both"/>
        <w:rPr>
          <w:rFonts w:ascii="Arial Narrow" w:hAnsi="Arial Narrow"/>
          <w:i/>
          <w:szCs w:val="24"/>
        </w:rPr>
      </w:pPr>
    </w:p>
    <w:p w14:paraId="7E2DECA6" w14:textId="77777777"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14:paraId="42DC885A" w14:textId="77777777" w:rsidR="00BF11A8" w:rsidRPr="001D21FD" w:rsidRDefault="00BF11A8" w:rsidP="00BF11A8">
      <w:pPr>
        <w:jc w:val="both"/>
        <w:rPr>
          <w:rFonts w:ascii="Arial Narrow" w:hAnsi="Arial Narrow"/>
          <w:i/>
          <w:szCs w:val="24"/>
        </w:rPr>
      </w:pPr>
    </w:p>
    <w:p w14:paraId="2167BBD7" w14:textId="77777777"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14:paraId="239DE419" w14:textId="77777777"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14:paraId="7B446760" w14:textId="77777777"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formálne súhlasím/súh</w:t>
      </w:r>
      <w:r w:rsidR="00EC43E5">
        <w:rPr>
          <w:rFonts w:ascii="Arial Narrow" w:hAnsi="Arial Narrow"/>
          <w:i/>
          <w:szCs w:val="24"/>
        </w:rPr>
        <w:t xml:space="preserve">lasíme, aby </w:t>
      </w:r>
      <w:r w:rsidR="00EC43E5">
        <w:rPr>
          <w:rFonts w:ascii="Arial Narrow" w:hAnsi="Arial Narrow"/>
          <w:i/>
          <w:szCs w:val="24"/>
          <w:lang w:val="sk-SK"/>
        </w:rPr>
        <w:t xml:space="preserve">obstarávateľ: Bratislavská vodárenská spoločnosť, </w:t>
      </w:r>
      <w:proofErr w:type="spellStart"/>
      <w:r w:rsidR="00EC43E5">
        <w:rPr>
          <w:rFonts w:ascii="Arial Narrow" w:hAnsi="Arial Narrow"/>
          <w:i/>
          <w:szCs w:val="24"/>
          <w:lang w:val="sk-SK"/>
        </w:rPr>
        <w:t>a.s</w:t>
      </w:r>
      <w:proofErr w:type="spellEnd"/>
      <w:r w:rsidR="00EC43E5">
        <w:rPr>
          <w:rFonts w:ascii="Arial Narrow" w:hAnsi="Arial Narrow"/>
          <w:i/>
          <w:szCs w:val="24"/>
          <w:lang w:val="sk-SK"/>
        </w:rPr>
        <w:t>.</w:t>
      </w:r>
      <w:r w:rsidRPr="001D21FD">
        <w:rPr>
          <w:rFonts w:ascii="Arial Narrow" w:hAnsi="Arial Narrow"/>
          <w:i/>
          <w:szCs w:val="24"/>
        </w:rPr>
        <w:t xml:space="preserve"> získal prístup k podporným dokumentom obsahujúcim informácie, ktoré som/sme poskytol/poskytli v </w:t>
      </w:r>
      <w:r w:rsidRPr="00EC43E5">
        <w:rPr>
          <w:rFonts w:ascii="Arial Narrow" w:hAnsi="Arial Narrow"/>
          <w:b/>
          <w:i/>
          <w:szCs w:val="24"/>
        </w:rPr>
        <w:t>[identifikujte príslušnú časť/oddiel/body]</w:t>
      </w:r>
      <w:r w:rsidRPr="001D21FD">
        <w:rPr>
          <w:rFonts w:ascii="Arial Narrow" w:hAnsi="Arial Narrow"/>
          <w:i/>
          <w:szCs w:val="24"/>
        </w:rPr>
        <w:t xml:space="preserve"> tohto jednotného európskeho dokumentu pre obstarávanie na účely </w:t>
      </w:r>
      <w:r w:rsidRPr="001D21FD">
        <w:rPr>
          <w:rFonts w:ascii="Arial Narrow" w:hAnsi="Arial Narrow"/>
          <w:szCs w:val="24"/>
        </w:rPr>
        <w:t>[</w:t>
      </w:r>
      <w:r w:rsidRPr="00EC43E5">
        <w:rPr>
          <w:rFonts w:ascii="Arial Narrow" w:hAnsi="Arial Narrow"/>
          <w:b/>
          <w:szCs w:val="24"/>
        </w:rPr>
        <w:t>identifikujte postup obstarávania: (opis zhrnutia, odkaz na uverejnenie</w:t>
      </w:r>
      <w:r w:rsidRPr="00EC43E5">
        <w:rPr>
          <w:rFonts w:ascii="Arial Narrow" w:hAnsi="Arial Narrow"/>
          <w:b/>
          <w:i/>
          <w:szCs w:val="24"/>
        </w:rPr>
        <w:t xml:space="preserve"> v Úradnom vestníku Európskej únie, </w:t>
      </w:r>
      <w:r w:rsidRPr="00EC43E5">
        <w:rPr>
          <w:rFonts w:ascii="Arial Narrow" w:hAnsi="Arial Narrow"/>
          <w:b/>
          <w:szCs w:val="24"/>
        </w:rPr>
        <w:t>referenčné číslo</w:t>
      </w:r>
      <w:r w:rsidRPr="001D21FD">
        <w:rPr>
          <w:rFonts w:ascii="Arial Narrow" w:hAnsi="Arial Narrow"/>
          <w:i/>
          <w:szCs w:val="24"/>
        </w:rPr>
        <w:t>)].</w:t>
      </w:r>
    </w:p>
    <w:p w14:paraId="0A3EB4FB" w14:textId="77777777" w:rsidR="00BF11A8" w:rsidRPr="001D21FD" w:rsidRDefault="00BF11A8" w:rsidP="00BF11A8">
      <w:pPr>
        <w:pStyle w:val="Odsekzoznamu"/>
        <w:jc w:val="both"/>
        <w:rPr>
          <w:rFonts w:ascii="Arial Narrow" w:hAnsi="Arial Narrow"/>
          <w:i/>
          <w:szCs w:val="24"/>
        </w:rPr>
      </w:pPr>
    </w:p>
    <w:p w14:paraId="22B1B244" w14:textId="77777777" w:rsidR="00F24D31" w:rsidRDefault="00F24D31" w:rsidP="00F24D31">
      <w:pPr>
        <w:pStyle w:val="Odsekzoznamu"/>
        <w:ind w:left="0"/>
        <w:jc w:val="both"/>
        <w:rPr>
          <w:rFonts w:ascii="Arial Narrow" w:hAnsi="Arial Narrow"/>
          <w:szCs w:val="24"/>
          <w:lang w:val="sk-SK"/>
        </w:rPr>
      </w:pPr>
    </w:p>
    <w:p w14:paraId="16108D35" w14:textId="77777777" w:rsidR="00F24D31" w:rsidRPr="00F24D31" w:rsidRDefault="00F24D31" w:rsidP="00F24D31">
      <w:pPr>
        <w:pStyle w:val="Odsekzoznamu"/>
        <w:ind w:left="0"/>
        <w:jc w:val="both"/>
        <w:rPr>
          <w:rFonts w:ascii="Arial Narrow" w:hAnsi="Arial Narrow"/>
          <w:szCs w:val="24"/>
          <w:lang w:val="sk-SK"/>
        </w:rPr>
      </w:pPr>
      <w:r>
        <w:rPr>
          <w:rFonts w:ascii="Arial Narrow" w:hAnsi="Arial Narrow"/>
          <w:szCs w:val="24"/>
          <w:lang w:val="sk-SK"/>
        </w:rPr>
        <w:t>V .....................   dňa ..................</w:t>
      </w:r>
    </w:p>
    <w:p w14:paraId="1405EE11" w14:textId="77777777" w:rsidR="00F24D31" w:rsidRDefault="00F24D31" w:rsidP="00F24D31">
      <w:pPr>
        <w:pStyle w:val="Odsekzoznamu"/>
        <w:ind w:left="0"/>
        <w:jc w:val="both"/>
        <w:rPr>
          <w:rFonts w:ascii="Arial Narrow" w:hAnsi="Arial Narrow"/>
          <w:szCs w:val="24"/>
        </w:rPr>
      </w:pPr>
      <w:r>
        <w:rPr>
          <w:rFonts w:ascii="Arial Narrow" w:hAnsi="Arial Narrow"/>
          <w:szCs w:val="24"/>
        </w:rPr>
        <w:tab/>
      </w:r>
      <w:r>
        <w:rPr>
          <w:rFonts w:ascii="Arial Narrow" w:hAnsi="Arial Narrow"/>
          <w:szCs w:val="24"/>
        </w:rPr>
        <w:tab/>
      </w:r>
    </w:p>
    <w:p w14:paraId="428AC46A" w14:textId="77777777" w:rsidR="00F24D31" w:rsidRDefault="00F24D31" w:rsidP="00F24D31">
      <w:pPr>
        <w:pStyle w:val="Odsekzoznamu"/>
        <w:ind w:left="0"/>
        <w:jc w:val="both"/>
        <w:rPr>
          <w:rFonts w:ascii="Arial Narrow" w:hAnsi="Arial Narrow"/>
          <w:szCs w:val="24"/>
        </w:rPr>
      </w:pPr>
    </w:p>
    <w:p w14:paraId="609DDFDC" w14:textId="77777777" w:rsidR="00EC43E5" w:rsidRPr="00EC43E5" w:rsidRDefault="00F24D31" w:rsidP="00EC43E5">
      <w:pPr>
        <w:pStyle w:val="Odsekzoznamu"/>
        <w:jc w:val="both"/>
        <w:rPr>
          <w:rFonts w:ascii="Arial Narrow" w:hAnsi="Arial Narrow"/>
          <w:szCs w:val="24"/>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sidR="00EC43E5" w:rsidRPr="00EC43E5">
        <w:rPr>
          <w:rFonts w:ascii="Arial Narrow" w:hAnsi="Arial Narrow"/>
          <w:szCs w:val="24"/>
        </w:rPr>
        <w:t>..........................................................</w:t>
      </w:r>
    </w:p>
    <w:p w14:paraId="23A1F475" w14:textId="77777777" w:rsidR="00EC43E5" w:rsidRDefault="00EC43E5" w:rsidP="00EC43E5">
      <w:pPr>
        <w:pStyle w:val="Odsekzoznamu"/>
        <w:jc w:val="both"/>
        <w:rPr>
          <w:rFonts w:ascii="Arial Narrow" w:hAnsi="Arial Narrow"/>
          <w:szCs w:val="24"/>
        </w:rPr>
      </w:pPr>
      <w:r w:rsidRPr="00EC43E5">
        <w:rPr>
          <w:rFonts w:ascii="Arial Narrow" w:hAnsi="Arial Narrow"/>
          <w:szCs w:val="24"/>
        </w:rPr>
        <w:tab/>
      </w:r>
      <w:r w:rsidRPr="00EC43E5">
        <w:rPr>
          <w:rFonts w:ascii="Arial Narrow" w:hAnsi="Arial Narrow"/>
          <w:szCs w:val="24"/>
        </w:rPr>
        <w:tab/>
      </w:r>
      <w:r w:rsidRPr="00EC43E5">
        <w:rPr>
          <w:rFonts w:ascii="Arial Narrow" w:hAnsi="Arial Narrow"/>
          <w:szCs w:val="24"/>
        </w:rPr>
        <w:tab/>
      </w:r>
      <w:r w:rsidRPr="00EC43E5">
        <w:rPr>
          <w:rFonts w:ascii="Arial Narrow" w:hAnsi="Arial Narrow"/>
          <w:szCs w:val="24"/>
        </w:rPr>
        <w:tab/>
        <w:t xml:space="preserve">         </w:t>
      </w:r>
      <w:r>
        <w:rPr>
          <w:rFonts w:ascii="Arial Narrow" w:hAnsi="Arial Narrow"/>
          <w:szCs w:val="24"/>
          <w:lang w:val="sk-SK"/>
        </w:rPr>
        <w:t xml:space="preserve">               </w:t>
      </w:r>
      <w:r w:rsidRPr="00EC43E5">
        <w:rPr>
          <w:rFonts w:ascii="Arial Narrow" w:hAnsi="Arial Narrow"/>
          <w:szCs w:val="24"/>
        </w:rPr>
        <w:t xml:space="preserve">meno, priezvisko, funkcia </w:t>
      </w:r>
    </w:p>
    <w:p w14:paraId="172BF7CF" w14:textId="77777777" w:rsidR="00F24D31" w:rsidRDefault="00EC43E5" w:rsidP="00EC43E5">
      <w:pPr>
        <w:pStyle w:val="Odsekzoznamu"/>
        <w:jc w:val="both"/>
        <w:rPr>
          <w:rFonts w:ascii="Arial Narrow" w:hAnsi="Arial Narrow"/>
          <w:szCs w:val="24"/>
          <w:lang w:val="sk-SK"/>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 xml:space="preserve"> </w:t>
      </w:r>
      <w:r w:rsidRPr="00EC43E5">
        <w:rPr>
          <w:rFonts w:ascii="Arial Narrow" w:hAnsi="Arial Narrow"/>
          <w:szCs w:val="24"/>
        </w:rPr>
        <w:t xml:space="preserve">a podpis </w:t>
      </w:r>
      <w:r>
        <w:rPr>
          <w:rFonts w:ascii="Arial Narrow" w:hAnsi="Arial Narrow"/>
          <w:szCs w:val="24"/>
          <w:lang w:val="sk-SK"/>
        </w:rPr>
        <w:t>osoby oprávňujúcej konať</w:t>
      </w:r>
    </w:p>
    <w:p w14:paraId="0CCE88BC" w14:textId="77777777" w:rsidR="00EC43E5" w:rsidRPr="00EC43E5" w:rsidRDefault="00EC43E5" w:rsidP="00EC43E5">
      <w:pPr>
        <w:pStyle w:val="Odsekzoznamu"/>
        <w:jc w:val="both"/>
        <w:rPr>
          <w:rFonts w:ascii="Arial Narrow" w:hAnsi="Arial Narrow"/>
          <w:szCs w:val="24"/>
          <w:lang w:val="sk-SK"/>
        </w:rPr>
      </w:pPr>
      <w:r>
        <w:rPr>
          <w:rFonts w:ascii="Arial Narrow" w:hAnsi="Arial Narrow"/>
          <w:szCs w:val="24"/>
          <w:lang w:val="sk-SK"/>
        </w:rPr>
        <w:tab/>
      </w:r>
      <w:r>
        <w:rPr>
          <w:rFonts w:ascii="Arial Narrow" w:hAnsi="Arial Narrow"/>
          <w:szCs w:val="24"/>
          <w:lang w:val="sk-SK"/>
        </w:rPr>
        <w:tab/>
      </w:r>
      <w:r>
        <w:rPr>
          <w:rFonts w:ascii="Arial Narrow" w:hAnsi="Arial Narrow"/>
          <w:szCs w:val="24"/>
          <w:lang w:val="sk-SK"/>
        </w:rPr>
        <w:tab/>
      </w:r>
      <w:r>
        <w:rPr>
          <w:rFonts w:ascii="Arial Narrow" w:hAnsi="Arial Narrow"/>
          <w:szCs w:val="24"/>
          <w:lang w:val="sk-SK"/>
        </w:rPr>
        <w:tab/>
        <w:t xml:space="preserve">    za uchádzača/inej osoby/člena </w:t>
      </w:r>
      <w:proofErr w:type="spellStart"/>
      <w:r>
        <w:rPr>
          <w:rFonts w:ascii="Arial Narrow" w:hAnsi="Arial Narrow"/>
          <w:szCs w:val="24"/>
          <w:lang w:val="sk-SK"/>
        </w:rPr>
        <w:t>skup</w:t>
      </w:r>
      <w:proofErr w:type="spellEnd"/>
      <w:r>
        <w:rPr>
          <w:rFonts w:ascii="Arial Narrow" w:hAnsi="Arial Narrow"/>
          <w:szCs w:val="24"/>
          <w:lang w:val="sk-SK"/>
        </w:rPr>
        <w:t>. dodávateľov</w:t>
      </w:r>
    </w:p>
    <w:sectPr w:rsidR="00EC43E5" w:rsidRPr="00EC43E5" w:rsidSect="000F453D">
      <w:headerReference w:type="even" r:id="rId87"/>
      <w:headerReference w:type="default" r:id="rId88"/>
      <w:footerReference w:type="default" r:id="rId89"/>
      <w:headerReference w:type="first" r:id="rId90"/>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D91A7" w14:textId="77777777" w:rsidR="00683A27" w:rsidRDefault="00683A27">
      <w:r>
        <w:separator/>
      </w:r>
    </w:p>
  </w:endnote>
  <w:endnote w:type="continuationSeparator" w:id="0">
    <w:p w14:paraId="73805A54" w14:textId="77777777" w:rsidR="00683A27" w:rsidRDefault="00683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00000000"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6C6F8" w14:textId="77777777" w:rsidR="00683A27" w:rsidRDefault="00683A27">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DBD277" w14:textId="77777777" w:rsidR="00683A27" w:rsidRPr="00166CCC" w:rsidRDefault="00683A27"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Pr>
        <w:rFonts w:ascii="Arial Narrow" w:hAnsi="Arial Narrow" w:cs="Arial"/>
        <w:i/>
        <w:sz w:val="16"/>
        <w:szCs w:val="16"/>
      </w:rPr>
      <w:t>„Špeciálny zdravonícky materiál“ – Jednorazová injekčná technika</w:t>
    </w:r>
  </w:p>
  <w:p w14:paraId="2225E5D1" w14:textId="77777777" w:rsidR="00683A27" w:rsidRPr="0085782F" w:rsidRDefault="00683A27"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0202B3">
      <w:rPr>
        <w:rStyle w:val="slostrany"/>
        <w:rFonts w:ascii="Arial Narrow" w:hAnsi="Arial Narrow" w:cs="Arial"/>
        <w:color w:val="000000"/>
        <w:szCs w:val="14"/>
      </w:rPr>
      <w:t>16</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EB17D" w14:textId="77777777" w:rsidR="00683A27" w:rsidRDefault="00683A27">
      <w:r>
        <w:separator/>
      </w:r>
    </w:p>
  </w:footnote>
  <w:footnote w:type="continuationSeparator" w:id="0">
    <w:p w14:paraId="0ED60DAD" w14:textId="77777777" w:rsidR="00683A27" w:rsidRDefault="00683A27">
      <w:r>
        <w:continuationSeparator/>
      </w:r>
    </w:p>
  </w:footnote>
  <w:footnote w:id="1">
    <w:p w14:paraId="0AFF97DE" w14:textId="77777777" w:rsidR="00683A27" w:rsidRDefault="00683A27"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0A71D321" w14:textId="77777777" w:rsidR="00683A27" w:rsidRDefault="00683A27"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4BBD444C" w14:textId="77777777" w:rsidR="00683A27" w:rsidRDefault="00683A27"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36F1F100" w14:textId="77777777" w:rsidR="00683A27" w:rsidRDefault="00683A27" w:rsidP="001B1379">
      <w:pPr>
        <w:pStyle w:val="Textpoznmkypodiarou"/>
      </w:pPr>
      <w:r>
        <w:rPr>
          <w:rStyle w:val="Odkaznapoznmkupodiarou"/>
        </w:rPr>
        <w:footnoteRef/>
      </w:r>
      <w:r>
        <w:t xml:space="preserve"> Pozri body II.1.1 a II.1.3 príslušného oznámenia.</w:t>
      </w:r>
    </w:p>
  </w:footnote>
  <w:footnote w:id="5">
    <w:p w14:paraId="7AB75B39" w14:textId="77777777" w:rsidR="00683A27" w:rsidRDefault="00683A27" w:rsidP="001B1379">
      <w:pPr>
        <w:pStyle w:val="Textpoznmkypodiarou"/>
      </w:pPr>
      <w:r>
        <w:rPr>
          <w:rStyle w:val="Odkaznapoznmkupodiarou"/>
        </w:rPr>
        <w:footnoteRef/>
      </w:r>
      <w:r>
        <w:t xml:space="preserve"> Pozri bod II.1.1 príslušného oznámenia.</w:t>
      </w:r>
    </w:p>
  </w:footnote>
  <w:footnote w:id="6">
    <w:p w14:paraId="67338BD2" w14:textId="77777777" w:rsidR="00683A27" w:rsidRDefault="00683A27"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3F87E9B4" w14:textId="77777777" w:rsidR="00683A27" w:rsidRPr="00762B91" w:rsidRDefault="00683A27" w:rsidP="00553FC0">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14:paraId="5C1D863D" w14:textId="77777777" w:rsidR="00683A27" w:rsidRPr="00762B91" w:rsidRDefault="00683A27"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14:paraId="73B3C8EB" w14:textId="77777777" w:rsidR="00683A27" w:rsidRDefault="00683A27"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14:paraId="532FDBC0" w14:textId="77777777" w:rsidR="00683A27" w:rsidRDefault="00683A27" w:rsidP="00553FC0">
      <w:pPr>
        <w:pStyle w:val="Textpoznmkypodiarou"/>
      </w:pPr>
      <w:r w:rsidRPr="00762B91">
        <w:rPr>
          <w:rStyle w:val="Odkaznapoznmkupodiarou"/>
        </w:rPr>
        <w:footnoteRef/>
      </w:r>
      <w:r w:rsidRPr="00762B91">
        <w:t xml:space="preserve"> Pozri oznámenie o ponuke, bod III. 1.5.</w:t>
      </w:r>
    </w:p>
  </w:footnote>
  <w:footnote w:id="9">
    <w:p w14:paraId="6E0E42AB" w14:textId="77777777" w:rsidR="00683A27" w:rsidRDefault="00683A27"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342085DE" w14:textId="77777777" w:rsidR="00683A27" w:rsidRDefault="00683A27"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14:paraId="5EBC7747" w14:textId="77777777" w:rsidR="00683A27" w:rsidRDefault="00683A27"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14:paraId="7F38D2A1" w14:textId="77777777" w:rsidR="00683A27" w:rsidRDefault="00683A27"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41F563A6" w14:textId="77777777" w:rsidR="00683A27" w:rsidRDefault="00683A27"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7DFCA633" w14:textId="77777777" w:rsidR="00683A27" w:rsidRDefault="00683A27"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6080FCFE" w14:textId="77777777" w:rsidR="00683A27" w:rsidRDefault="00683A27"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14:paraId="4F768FE3" w14:textId="77777777" w:rsidR="00683A27" w:rsidRDefault="00683A27"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127ADBB9" w14:textId="77777777" w:rsidR="00683A27" w:rsidRDefault="00683A27"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0E4BFD09" w14:textId="77777777" w:rsidR="00683A27" w:rsidRDefault="00683A27"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1436F7EC" w14:textId="77777777" w:rsidR="00683A27" w:rsidRDefault="00683A27" w:rsidP="00553FC0">
      <w:pPr>
        <w:pStyle w:val="Textpoznmkypodiarou"/>
      </w:pPr>
      <w:r>
        <w:rPr>
          <w:rStyle w:val="Odkaznapoznmkupodiarou"/>
        </w:rPr>
        <w:footnoteRef/>
      </w:r>
      <w:r>
        <w:t xml:space="preserve"> </w:t>
      </w:r>
      <w:r w:rsidRPr="00471F7E">
        <w:t>Zopakujte toľkokrát, koľkokrát je potrebné.</w:t>
      </w:r>
    </w:p>
  </w:footnote>
  <w:footnote w:id="20">
    <w:p w14:paraId="1BD1CE50" w14:textId="77777777" w:rsidR="00683A27" w:rsidRDefault="00683A27" w:rsidP="00553FC0">
      <w:pPr>
        <w:pStyle w:val="Textpoznmkypodiarou"/>
      </w:pPr>
      <w:r>
        <w:rPr>
          <w:rStyle w:val="Odkaznapoznmkupodiarou"/>
        </w:rPr>
        <w:footnoteRef/>
      </w:r>
      <w:r>
        <w:t xml:space="preserve"> </w:t>
      </w:r>
      <w:r w:rsidRPr="00471F7E">
        <w:t>Zopakujte toľkokrát, koľkokrát je potrebné.</w:t>
      </w:r>
    </w:p>
  </w:footnote>
  <w:footnote w:id="21">
    <w:p w14:paraId="5AE481AB" w14:textId="77777777" w:rsidR="00683A27" w:rsidRDefault="00683A27" w:rsidP="00553FC0">
      <w:pPr>
        <w:pStyle w:val="Textpoznmkypodiarou"/>
      </w:pPr>
      <w:r>
        <w:rPr>
          <w:rStyle w:val="Odkaznapoznmkupodiarou"/>
        </w:rPr>
        <w:footnoteRef/>
      </w:r>
      <w:r>
        <w:t xml:space="preserve"> </w:t>
      </w:r>
      <w:r w:rsidRPr="00471F7E">
        <w:t>Zopakujte toľkokrát, koľkokrát je potrebné.</w:t>
      </w:r>
    </w:p>
  </w:footnote>
  <w:footnote w:id="22">
    <w:p w14:paraId="0B4F5637" w14:textId="77777777" w:rsidR="00683A27" w:rsidRDefault="00683A27"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14:paraId="7DAB2E54" w14:textId="77777777" w:rsidR="00683A27" w:rsidRPr="00471F7E" w:rsidRDefault="00683A27"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14:paraId="2B1D4F1E" w14:textId="77777777" w:rsidR="00683A27" w:rsidRDefault="00683A27" w:rsidP="00553FC0">
      <w:pPr>
        <w:jc w:val="both"/>
      </w:pPr>
    </w:p>
  </w:footnote>
  <w:footnote w:id="24">
    <w:p w14:paraId="1E70FC74" w14:textId="77777777" w:rsidR="00683A27" w:rsidRDefault="00683A27" w:rsidP="00553FC0">
      <w:pPr>
        <w:pStyle w:val="Textpoznmkypodiarou"/>
      </w:pPr>
      <w:r>
        <w:rPr>
          <w:rStyle w:val="Odkaznapoznmkupodiarou"/>
        </w:rPr>
        <w:footnoteRef/>
      </w:r>
      <w:r>
        <w:t xml:space="preserve"> </w:t>
      </w:r>
      <w:r w:rsidRPr="00471F7E">
        <w:t>Zopakujte toľkokrát, koľkokrát je potrebné.</w:t>
      </w:r>
    </w:p>
  </w:footnote>
  <w:footnote w:id="25">
    <w:p w14:paraId="6F91BDB6" w14:textId="77777777" w:rsidR="00683A27" w:rsidRDefault="00683A27" w:rsidP="004D26A2">
      <w:pPr>
        <w:pStyle w:val="Textpoznmkypodiarou"/>
      </w:pPr>
      <w:r>
        <w:rPr>
          <w:rStyle w:val="Odkaznapoznmkupodiarou"/>
        </w:rPr>
        <w:footnoteRef/>
      </w:r>
      <w:r>
        <w:t xml:space="preserve"> </w:t>
      </w:r>
      <w:r w:rsidRPr="00471F7E">
        <w:t>Pozri článok 57 ods. 4 smernice 2014/24/EÚ.</w:t>
      </w:r>
    </w:p>
  </w:footnote>
  <w:footnote w:id="26">
    <w:p w14:paraId="4527EB93" w14:textId="77777777" w:rsidR="00683A27" w:rsidRDefault="00683A27"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27853501" w14:textId="77777777" w:rsidR="00683A27" w:rsidRDefault="00683A27"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14:paraId="3C4F2F98" w14:textId="77777777" w:rsidR="00683A27" w:rsidRDefault="00683A27"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14:paraId="44E1B7F4" w14:textId="77777777" w:rsidR="00683A27" w:rsidRDefault="00683A27"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14:paraId="225AEE66" w14:textId="77777777" w:rsidR="00683A27" w:rsidRDefault="00683A27"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14:paraId="157881F8" w14:textId="77777777" w:rsidR="00683A27" w:rsidRDefault="00683A27" w:rsidP="005722B4">
      <w:pPr>
        <w:pStyle w:val="Textpoznmkypodiarou"/>
      </w:pPr>
      <w:r>
        <w:rPr>
          <w:rStyle w:val="Odkaznapoznmkupodiarou"/>
        </w:rPr>
        <w:footnoteRef/>
      </w:r>
      <w:r>
        <w:t xml:space="preserve"> Zopakujte toľkokrát, koľkokrát je to potrebné.</w:t>
      </w:r>
    </w:p>
    <w:p w14:paraId="4B1EC270" w14:textId="77777777" w:rsidR="00683A27" w:rsidRDefault="00683A27" w:rsidP="005722B4">
      <w:pPr>
        <w:pStyle w:val="Textpoznmkypodiarou"/>
      </w:pPr>
    </w:p>
  </w:footnote>
  <w:footnote w:id="32">
    <w:p w14:paraId="76161721" w14:textId="77777777" w:rsidR="00683A27" w:rsidRPr="002D4442" w:rsidRDefault="00683A27"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14:paraId="48824207" w14:textId="77777777" w:rsidR="00683A27" w:rsidRDefault="00683A27" w:rsidP="00E265FF">
      <w:pPr>
        <w:pStyle w:val="Textpoznmkypodiarou"/>
      </w:pPr>
    </w:p>
  </w:footnote>
  <w:footnote w:id="33">
    <w:p w14:paraId="482BD5E4" w14:textId="77777777" w:rsidR="00683A27" w:rsidRDefault="00683A27" w:rsidP="00C902E6">
      <w:pPr>
        <w:pStyle w:val="Textpoznmkypodiarou"/>
      </w:pPr>
      <w:r>
        <w:rPr>
          <w:rStyle w:val="Odkaznapoznmkupodiarou"/>
        </w:rPr>
        <w:footnoteRef/>
      </w:r>
      <w:r>
        <w:t xml:space="preserve"> Len v prípade, ak je to povolené v príslušnom oznámení alebo v súťažných podkladoch.</w:t>
      </w:r>
    </w:p>
  </w:footnote>
  <w:footnote w:id="34">
    <w:p w14:paraId="54B97361" w14:textId="77777777" w:rsidR="00683A27" w:rsidRDefault="00683A27" w:rsidP="00C902E6">
      <w:pPr>
        <w:pStyle w:val="Textpoznmkypodiarou"/>
      </w:pPr>
      <w:r>
        <w:rPr>
          <w:rStyle w:val="Odkaznapoznmkupodiarou"/>
        </w:rPr>
        <w:footnoteRef/>
      </w:r>
      <w:r>
        <w:t xml:space="preserve"> Len v prípade, ak je to povolené v príslušnom oznámení alebo v súťažných podkladoch.</w:t>
      </w:r>
    </w:p>
  </w:footnote>
  <w:footnote w:id="35">
    <w:p w14:paraId="698C2B20" w14:textId="77777777" w:rsidR="00683A27" w:rsidRDefault="00683A27" w:rsidP="00C902E6">
      <w:pPr>
        <w:pStyle w:val="Textpoznmkypodiarou"/>
      </w:pPr>
      <w:r>
        <w:rPr>
          <w:rStyle w:val="Odkaznapoznmkupodiarou"/>
        </w:rPr>
        <w:footnoteRef/>
      </w:r>
      <w:r>
        <w:t xml:space="preserve"> Napr. pomer medzi aktívami a pasívami.</w:t>
      </w:r>
    </w:p>
  </w:footnote>
  <w:footnote w:id="36">
    <w:p w14:paraId="415F5121" w14:textId="77777777" w:rsidR="00683A27" w:rsidRDefault="00683A27" w:rsidP="00C902E6">
      <w:pPr>
        <w:pStyle w:val="Textpoznmkypodiarou"/>
      </w:pPr>
      <w:r>
        <w:rPr>
          <w:rStyle w:val="Odkaznapoznmkupodiarou"/>
        </w:rPr>
        <w:footnoteRef/>
      </w:r>
      <w:r>
        <w:t xml:space="preserve"> Napr. pomer medzi aktívami a pasívami.</w:t>
      </w:r>
    </w:p>
  </w:footnote>
  <w:footnote w:id="37">
    <w:p w14:paraId="00B8250D" w14:textId="77777777" w:rsidR="00683A27" w:rsidRDefault="00683A27" w:rsidP="00C902E6">
      <w:pPr>
        <w:pStyle w:val="Textpoznmkypodiarou"/>
      </w:pPr>
      <w:r>
        <w:rPr>
          <w:rStyle w:val="Odkaznapoznmkupodiarou"/>
        </w:rPr>
        <w:footnoteRef/>
      </w:r>
      <w:r>
        <w:t xml:space="preserve"> Zopakujte toľkokrát, koľkokrát je to potrebné.</w:t>
      </w:r>
    </w:p>
  </w:footnote>
  <w:footnote w:id="38">
    <w:p w14:paraId="337210D5" w14:textId="77777777" w:rsidR="00683A27" w:rsidRDefault="00683A27"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39FC7C32" w14:textId="77777777" w:rsidR="00683A27" w:rsidRDefault="00683A27"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26354DB7" w14:textId="77777777" w:rsidR="00683A27" w:rsidRDefault="00683A27"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65F32278" w14:textId="77777777" w:rsidR="00683A27" w:rsidRDefault="00683A27"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3B7E5041" w14:textId="77777777" w:rsidR="00683A27" w:rsidRDefault="00683A27"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77D98E59" w14:textId="77777777" w:rsidR="00683A27" w:rsidRDefault="00683A27" w:rsidP="00EF6F3E">
      <w:pPr>
        <w:pStyle w:val="Textpoznmkypodiarou"/>
      </w:pPr>
    </w:p>
  </w:footnote>
  <w:footnote w:id="43">
    <w:p w14:paraId="7036EA22" w14:textId="77777777" w:rsidR="00683A27" w:rsidRDefault="00683A27"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05C119A9" w14:textId="77777777" w:rsidR="00683A27" w:rsidRDefault="00683A27" w:rsidP="00E66C36">
      <w:pPr>
        <w:pStyle w:val="Textpoznmkypodiarou"/>
      </w:pPr>
      <w:r>
        <w:rPr>
          <w:rStyle w:val="Odkaznapoznmkupodiarou"/>
        </w:rPr>
        <w:footnoteRef/>
      </w:r>
      <w:r>
        <w:t xml:space="preserve"> Jasne uveďte, ktorej položky sa odpoveď týka.</w:t>
      </w:r>
    </w:p>
  </w:footnote>
  <w:footnote w:id="45">
    <w:p w14:paraId="5C020CE2" w14:textId="77777777" w:rsidR="00683A27" w:rsidRDefault="00683A27" w:rsidP="00E66C36">
      <w:pPr>
        <w:pStyle w:val="Textpoznmkypodiarou"/>
      </w:pPr>
      <w:r>
        <w:rPr>
          <w:rStyle w:val="Odkaznapoznmkupodiarou"/>
        </w:rPr>
        <w:footnoteRef/>
      </w:r>
      <w:r>
        <w:t xml:space="preserve"> Zopakujte toľkokrát, koľkokrát je to potrebné.</w:t>
      </w:r>
    </w:p>
  </w:footnote>
  <w:footnote w:id="46">
    <w:p w14:paraId="55B5258C" w14:textId="77777777" w:rsidR="00683A27" w:rsidRDefault="00683A27" w:rsidP="00E66C36">
      <w:pPr>
        <w:pStyle w:val="Textpoznmkypodiarou"/>
      </w:pPr>
      <w:r>
        <w:rPr>
          <w:rStyle w:val="Odkaznapoznmkupodiarou"/>
        </w:rPr>
        <w:footnoteRef/>
      </w:r>
      <w:r>
        <w:t xml:space="preserve"> Zopakujte toľkokrát, koľkokrát je to potrebné.</w:t>
      </w:r>
    </w:p>
  </w:footnote>
  <w:footnote w:id="47">
    <w:p w14:paraId="216E57D5" w14:textId="77777777" w:rsidR="00683A27" w:rsidRDefault="00683A27"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212C5668" w14:textId="77777777" w:rsidR="00683A27" w:rsidRDefault="00683A27" w:rsidP="00BF11A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3CFB86F5" w14:textId="77777777" w:rsidR="00683A27" w:rsidRDefault="00683A27" w:rsidP="00BF1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70F2D" w14:textId="77777777" w:rsidR="00683A27" w:rsidRDefault="00683A27"/>
  <w:p w14:paraId="24CE1767" w14:textId="77777777" w:rsidR="00683A27" w:rsidRDefault="00683A27"/>
  <w:p w14:paraId="11648D08" w14:textId="77777777" w:rsidR="00683A27" w:rsidRDefault="00683A27"/>
  <w:p w14:paraId="598331BD" w14:textId="77777777" w:rsidR="00683A27" w:rsidRDefault="00683A27"/>
  <w:p w14:paraId="19180497" w14:textId="77777777" w:rsidR="00683A27" w:rsidRDefault="00683A27"/>
  <w:p w14:paraId="4974E208" w14:textId="77777777" w:rsidR="00683A27" w:rsidRDefault="00683A27"/>
  <w:p w14:paraId="24102A32" w14:textId="77777777" w:rsidR="00683A27" w:rsidRDefault="00683A27"/>
  <w:p w14:paraId="1B2F791D" w14:textId="77777777" w:rsidR="00683A27" w:rsidRDefault="00683A27"/>
  <w:p w14:paraId="074602D0" w14:textId="77777777" w:rsidR="00683A27" w:rsidRDefault="00683A27"/>
  <w:p w14:paraId="23E69EA9" w14:textId="77777777" w:rsidR="00683A27" w:rsidRDefault="00683A27"/>
  <w:p w14:paraId="61617C9A" w14:textId="77777777" w:rsidR="00683A27" w:rsidRDefault="00683A27"/>
  <w:p w14:paraId="73F61D86" w14:textId="77777777" w:rsidR="00683A27" w:rsidRDefault="00683A27"/>
  <w:p w14:paraId="43D78801" w14:textId="77777777" w:rsidR="00683A27" w:rsidRDefault="00683A27"/>
  <w:p w14:paraId="3E895E9D" w14:textId="77777777" w:rsidR="00683A27" w:rsidRDefault="00683A27"/>
  <w:p w14:paraId="36FF751E" w14:textId="77777777" w:rsidR="00683A27" w:rsidRDefault="00683A27"/>
  <w:p w14:paraId="013CCFB4" w14:textId="77777777" w:rsidR="00683A27" w:rsidRDefault="00683A27"/>
  <w:p w14:paraId="14F8CAAA" w14:textId="77777777" w:rsidR="00683A27" w:rsidRDefault="00683A27"/>
  <w:p w14:paraId="27839DEC" w14:textId="77777777" w:rsidR="00683A27" w:rsidRDefault="00683A27"/>
  <w:p w14:paraId="7F4E349E" w14:textId="77777777" w:rsidR="00683A27" w:rsidRDefault="00683A27"/>
  <w:p w14:paraId="76459DB3" w14:textId="77777777" w:rsidR="00683A27" w:rsidRDefault="00683A27"/>
  <w:p w14:paraId="67BFCDD7" w14:textId="77777777" w:rsidR="00683A27" w:rsidRDefault="00683A27"/>
  <w:p w14:paraId="4448AE03" w14:textId="77777777" w:rsidR="00683A27" w:rsidRDefault="00683A27"/>
  <w:p w14:paraId="33487B10" w14:textId="77777777" w:rsidR="00683A27" w:rsidRDefault="00683A27"/>
  <w:p w14:paraId="7EA5E3B5" w14:textId="77777777" w:rsidR="00683A27" w:rsidRDefault="00683A27"/>
  <w:p w14:paraId="3D1DA139" w14:textId="77777777" w:rsidR="00683A27" w:rsidRDefault="00683A27"/>
  <w:p w14:paraId="34BED4F6" w14:textId="77777777" w:rsidR="00683A27" w:rsidRDefault="00683A27"/>
  <w:p w14:paraId="17FC9F43" w14:textId="77777777" w:rsidR="00683A27" w:rsidRDefault="00683A27"/>
  <w:p w14:paraId="5176822A" w14:textId="77777777" w:rsidR="00683A27" w:rsidRDefault="00683A27"/>
  <w:p w14:paraId="4A6C6145" w14:textId="77777777" w:rsidR="00683A27" w:rsidRDefault="00683A27"/>
  <w:p w14:paraId="3ADC7001" w14:textId="77777777" w:rsidR="00683A27" w:rsidRDefault="00683A27"/>
  <w:p w14:paraId="35C1AB55" w14:textId="77777777" w:rsidR="00683A27" w:rsidRDefault="00683A27"/>
  <w:p w14:paraId="61D6B4F8" w14:textId="77777777" w:rsidR="00683A27" w:rsidRDefault="00683A27"/>
  <w:p w14:paraId="04E966D0" w14:textId="77777777" w:rsidR="00683A27" w:rsidRDefault="00683A27"/>
  <w:p w14:paraId="0919EF71" w14:textId="77777777" w:rsidR="00683A27" w:rsidRDefault="00683A27"/>
  <w:p w14:paraId="4303662B" w14:textId="77777777" w:rsidR="00683A27" w:rsidRDefault="00683A27"/>
  <w:p w14:paraId="74734839" w14:textId="77777777" w:rsidR="00683A27" w:rsidRDefault="00683A27"/>
  <w:p w14:paraId="05A6B34A" w14:textId="77777777" w:rsidR="00683A27" w:rsidRDefault="00683A27"/>
  <w:p w14:paraId="6738C5AB" w14:textId="77777777" w:rsidR="00683A27" w:rsidRDefault="00683A27">
    <w:pPr>
      <w:numPr>
        <w:ins w:id="2" w:author="Adrika" w:date="2005-03-03T15:40:00Z"/>
      </w:numPr>
    </w:pPr>
  </w:p>
  <w:p w14:paraId="08041C46" w14:textId="77777777" w:rsidR="00683A27" w:rsidRDefault="00683A27">
    <w:pPr>
      <w:numPr>
        <w:ins w:id="3" w:author="Adrika" w:date="2005-03-03T15:40:00Z"/>
      </w:numPr>
    </w:pPr>
  </w:p>
  <w:p w14:paraId="20BD532B" w14:textId="77777777" w:rsidR="00683A27" w:rsidRDefault="00683A27">
    <w:pPr>
      <w:numPr>
        <w:ins w:id="4" w:author="Adrika" w:date="2005-03-03T15:40:00Z"/>
      </w:numPr>
    </w:pPr>
  </w:p>
  <w:p w14:paraId="1A2C52C5" w14:textId="77777777" w:rsidR="00683A27" w:rsidRDefault="00683A27">
    <w:pPr>
      <w:numPr>
        <w:ins w:id="5" w:author="Adrika" w:date="2005-03-03T15:40:00Z"/>
      </w:numPr>
    </w:pPr>
  </w:p>
  <w:p w14:paraId="3170013F" w14:textId="77777777" w:rsidR="00683A27" w:rsidRDefault="00683A27">
    <w:pPr>
      <w:numPr>
        <w:ins w:id="6" w:author="Adrika" w:date="2005-03-03T15:40:00Z"/>
      </w:numPr>
    </w:pPr>
  </w:p>
  <w:p w14:paraId="30EC91C6" w14:textId="77777777" w:rsidR="00683A27" w:rsidRDefault="00683A27">
    <w:pPr>
      <w:numPr>
        <w:ins w:id="7" w:author="Adrika" w:date="2005-03-03T15:40:00Z"/>
      </w:numPr>
    </w:pPr>
  </w:p>
  <w:p w14:paraId="7EA12222" w14:textId="77777777" w:rsidR="00683A27" w:rsidRDefault="00683A27">
    <w:pPr>
      <w:numPr>
        <w:ins w:id="8" w:author="Adrika" w:date="2005-03-03T15:40:00Z"/>
      </w:numPr>
    </w:pPr>
  </w:p>
  <w:p w14:paraId="06A75DF4" w14:textId="77777777" w:rsidR="00683A27" w:rsidRDefault="00683A27">
    <w:pPr>
      <w:numPr>
        <w:ins w:id="9" w:author="Adrika" w:date="2005-03-03T15:40:00Z"/>
      </w:numPr>
    </w:pPr>
  </w:p>
  <w:p w14:paraId="5DCC06D2" w14:textId="77777777" w:rsidR="00683A27" w:rsidRDefault="00683A27">
    <w:pPr>
      <w:numPr>
        <w:ins w:id="10" w:author="Adrika" w:date="2005-03-03T15:40:00Z"/>
      </w:numPr>
    </w:pPr>
  </w:p>
  <w:p w14:paraId="772E946E" w14:textId="77777777" w:rsidR="00683A27" w:rsidRDefault="00683A27">
    <w:pPr>
      <w:numPr>
        <w:ins w:id="11" w:author="Adrika" w:date="2005-03-03T15:40:00Z"/>
      </w:numPr>
    </w:pPr>
  </w:p>
  <w:p w14:paraId="5101409D" w14:textId="77777777" w:rsidR="00683A27" w:rsidRDefault="00683A27">
    <w:pPr>
      <w:numPr>
        <w:ins w:id="12" w:author="Adrika" w:date="2005-03-03T15:40:00Z"/>
      </w:numPr>
    </w:pPr>
  </w:p>
  <w:p w14:paraId="38189C3B" w14:textId="77777777" w:rsidR="00683A27" w:rsidRDefault="00683A27">
    <w:pPr>
      <w:numPr>
        <w:ins w:id="13" w:author="Adrika" w:date="2005-03-03T15:40:00Z"/>
      </w:numPr>
    </w:pPr>
  </w:p>
  <w:p w14:paraId="232E4B11" w14:textId="77777777" w:rsidR="00683A27" w:rsidRDefault="00683A27">
    <w:pPr>
      <w:numPr>
        <w:ins w:id="14" w:author="Adrika" w:date="2005-03-03T15:40:00Z"/>
      </w:numPr>
    </w:pPr>
  </w:p>
  <w:p w14:paraId="42029787" w14:textId="77777777" w:rsidR="00683A27" w:rsidRDefault="00683A27">
    <w:pPr>
      <w:numPr>
        <w:ins w:id="15" w:author="Adrika" w:date="2005-03-03T15:40:00Z"/>
      </w:numPr>
    </w:pPr>
  </w:p>
  <w:p w14:paraId="787BF367" w14:textId="77777777" w:rsidR="00683A27" w:rsidRDefault="00683A27">
    <w:pPr>
      <w:numPr>
        <w:ins w:id="16" w:author="Adrika" w:date="2005-03-03T15:40:00Z"/>
      </w:numPr>
    </w:pPr>
  </w:p>
  <w:p w14:paraId="46359CB2" w14:textId="77777777" w:rsidR="00683A27" w:rsidRDefault="00683A27">
    <w:pPr>
      <w:numPr>
        <w:ins w:id="17" w:author="Unknown"/>
      </w:numPr>
    </w:pPr>
  </w:p>
  <w:p w14:paraId="11C93042" w14:textId="77777777" w:rsidR="00683A27" w:rsidRDefault="00683A27">
    <w:pPr>
      <w:numPr>
        <w:ins w:id="18" w:author="Unknown"/>
      </w:numPr>
    </w:pPr>
  </w:p>
  <w:p w14:paraId="6E4D146A" w14:textId="77777777" w:rsidR="00683A27" w:rsidRDefault="00683A27">
    <w:pPr>
      <w:numPr>
        <w:ins w:id="19" w:author="Unknown"/>
      </w:numPr>
    </w:pPr>
  </w:p>
  <w:p w14:paraId="1E150871" w14:textId="77777777" w:rsidR="00683A27" w:rsidRDefault="00683A27">
    <w:pPr>
      <w:numPr>
        <w:ins w:id="20" w:author="Unknown"/>
      </w:numPr>
    </w:pPr>
  </w:p>
  <w:p w14:paraId="27F19A1D" w14:textId="77777777" w:rsidR="00683A27" w:rsidRDefault="00683A27">
    <w:pPr>
      <w:numPr>
        <w:ins w:id="21" w:author="Unknown"/>
      </w:numPr>
    </w:pPr>
  </w:p>
  <w:p w14:paraId="7AB213D0" w14:textId="77777777" w:rsidR="00683A27" w:rsidRDefault="00683A27">
    <w:pPr>
      <w:numPr>
        <w:ins w:id="22"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4927E" w14:textId="77777777" w:rsidR="00683A27" w:rsidRPr="00A42946" w:rsidRDefault="00683A27">
    <w:pPr>
      <w:pStyle w:val="Pta"/>
      <w:tabs>
        <w:tab w:val="clear" w:pos="9072"/>
        <w:tab w:val="right" w:pos="10080"/>
      </w:tabs>
      <w:ind w:right="-82"/>
      <w:jc w:val="both"/>
      <w:rPr>
        <w:rFonts w:cs="Arial"/>
        <w:sz w:val="2"/>
        <w:szCs w:val="2"/>
        <w:highlight w:val="lightGray"/>
      </w:rPr>
    </w:pPr>
  </w:p>
  <w:p w14:paraId="0A54948A" w14:textId="77777777" w:rsidR="00683A27" w:rsidRPr="00A42946" w:rsidRDefault="00683A27">
    <w:pPr>
      <w:pStyle w:val="Pta"/>
      <w:tabs>
        <w:tab w:val="clear" w:pos="9072"/>
        <w:tab w:val="right" w:pos="10080"/>
      </w:tabs>
      <w:ind w:right="-82"/>
      <w:jc w:val="both"/>
      <w:rPr>
        <w:rFonts w:cs="Arial"/>
        <w:sz w:val="2"/>
        <w:szCs w:val="2"/>
        <w:highlight w:val="lightGray"/>
      </w:rPr>
    </w:pPr>
  </w:p>
  <w:p w14:paraId="69D31E6A" w14:textId="77777777" w:rsidR="00683A27" w:rsidRPr="000F453D" w:rsidRDefault="00683A27"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5181C" w14:textId="5535F46C" w:rsidR="00683A27" w:rsidRPr="00683A27" w:rsidRDefault="00683A27" w:rsidP="00683A27">
    <w:pPr>
      <w:pStyle w:val="Hlavika"/>
      <w:jc w:val="right"/>
      <w:rPr>
        <w:lang w:val="sk-SK"/>
      </w:rPr>
    </w:pPr>
    <w:r>
      <w:rPr>
        <w:lang w:val="sk-SK"/>
      </w:rPr>
      <w:t xml:space="preserve">Príloha č. </w:t>
    </w:r>
    <w:r w:rsidR="00570CCE">
      <w:rPr>
        <w:lang w:val="sk-SK"/>
      </w:rPr>
      <w:t>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61A79E5"/>
    <w:multiLevelType w:val="hybridMultilevel"/>
    <w:tmpl w:val="208CFA28"/>
    <w:lvl w:ilvl="0" w:tplc="88CEF0DE">
      <w:start w:val="1"/>
      <w:numFmt w:val="lowerLetter"/>
      <w:lvlText w:val="%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8"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9"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2"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7" w15:restartNumberingAfterBreak="0">
    <w:nsid w:val="6A6856B9"/>
    <w:multiLevelType w:val="multilevel"/>
    <w:tmpl w:val="FF56208A"/>
    <w:lvl w:ilvl="0">
      <w:start w:val="2"/>
      <w:numFmt w:val="decimal"/>
      <w:lvlText w:val="%1."/>
      <w:lvlJc w:val="left"/>
      <w:pPr>
        <w:ind w:left="1410" w:hanging="360"/>
      </w:pPr>
      <w:rPr>
        <w:rFonts w:ascii="Calibri" w:hAnsi="Calibri" w:cs="Calibri" w:hint="default"/>
        <w:b/>
        <w:bCs/>
        <w:color w:val="2F5496" w:themeColor="accent1" w:themeShade="BF"/>
        <w:sz w:val="20"/>
        <w:szCs w:val="20"/>
      </w:rPr>
    </w:lvl>
    <w:lvl w:ilvl="1">
      <w:start w:val="1"/>
      <w:numFmt w:val="decimal"/>
      <w:isLgl/>
      <w:lvlText w:val="%1.%2"/>
      <w:lvlJc w:val="left"/>
      <w:pPr>
        <w:ind w:left="502" w:hanging="360"/>
      </w:pPr>
      <w:rPr>
        <w:b w:val="0"/>
        <w:bCs w:val="0"/>
        <w:i w:val="0"/>
        <w:iCs w:val="0"/>
        <w:strike w:val="0"/>
        <w:dstrike w:val="0"/>
        <w:color w:val="auto"/>
        <w:sz w:val="20"/>
        <w:szCs w:val="20"/>
        <w:u w:val="none"/>
        <w:effect w:val="none"/>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lvl>
    <w:lvl w:ilvl="4">
      <w:start w:val="1"/>
      <w:numFmt w:val="decimal"/>
      <w:isLgl/>
      <w:lvlText w:val="%1.%2.%3.%4.%5"/>
      <w:lvlJc w:val="left"/>
      <w:pPr>
        <w:ind w:left="2130" w:hanging="1080"/>
      </w:pPr>
    </w:lvl>
    <w:lvl w:ilvl="5">
      <w:start w:val="1"/>
      <w:numFmt w:val="decimal"/>
      <w:isLgl/>
      <w:lvlText w:val="%1.%2.%3.%4.%5.%6"/>
      <w:lvlJc w:val="left"/>
      <w:pPr>
        <w:ind w:left="2130" w:hanging="1080"/>
      </w:pPr>
    </w:lvl>
    <w:lvl w:ilvl="6">
      <w:start w:val="1"/>
      <w:numFmt w:val="decimal"/>
      <w:isLgl/>
      <w:lvlText w:val="%1.%2.%3.%4.%5.%6.%7"/>
      <w:lvlJc w:val="left"/>
      <w:pPr>
        <w:ind w:left="2490" w:hanging="1440"/>
      </w:pPr>
    </w:lvl>
    <w:lvl w:ilvl="7">
      <w:start w:val="1"/>
      <w:numFmt w:val="decimal"/>
      <w:isLgl/>
      <w:lvlText w:val="%1.%2.%3.%4.%5.%6.%7.%8"/>
      <w:lvlJc w:val="left"/>
      <w:pPr>
        <w:ind w:left="2490" w:hanging="1440"/>
      </w:pPr>
    </w:lvl>
    <w:lvl w:ilvl="8">
      <w:start w:val="1"/>
      <w:numFmt w:val="decimal"/>
      <w:isLgl/>
      <w:lvlText w:val="%1.%2.%3.%4.%5.%6.%7.%8.%9"/>
      <w:lvlJc w:val="left"/>
      <w:pPr>
        <w:ind w:left="2850" w:hanging="1800"/>
      </w:pPr>
    </w:lvl>
  </w:abstractNum>
  <w:abstractNum w:abstractNumId="68"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05567">
    <w:abstractNumId w:val="33"/>
  </w:num>
  <w:num w:numId="2" w16cid:durableId="895120901">
    <w:abstractNumId w:val="65"/>
  </w:num>
  <w:num w:numId="3" w16cid:durableId="1152256627">
    <w:abstractNumId w:val="12"/>
  </w:num>
  <w:num w:numId="4" w16cid:durableId="87163084">
    <w:abstractNumId w:val="51"/>
  </w:num>
  <w:num w:numId="5" w16cid:durableId="1166894613">
    <w:abstractNumId w:val="44"/>
  </w:num>
  <w:num w:numId="6" w16cid:durableId="1893689422">
    <w:abstractNumId w:val="69"/>
  </w:num>
  <w:num w:numId="7" w16cid:durableId="1225067857">
    <w:abstractNumId w:val="5"/>
  </w:num>
  <w:num w:numId="8" w16cid:durableId="63190304">
    <w:abstractNumId w:val="77"/>
  </w:num>
  <w:num w:numId="9" w16cid:durableId="815336124">
    <w:abstractNumId w:val="39"/>
  </w:num>
  <w:num w:numId="10" w16cid:durableId="1991790596">
    <w:abstractNumId w:val="73"/>
  </w:num>
  <w:num w:numId="11" w16cid:durableId="212469077">
    <w:abstractNumId w:val="63"/>
  </w:num>
  <w:num w:numId="12" w16cid:durableId="1622496902">
    <w:abstractNumId w:val="43"/>
  </w:num>
  <w:num w:numId="13" w16cid:durableId="162597071">
    <w:abstractNumId w:val="79"/>
  </w:num>
  <w:num w:numId="14" w16cid:durableId="1638756862">
    <w:abstractNumId w:val="47"/>
  </w:num>
  <w:num w:numId="15" w16cid:durableId="421220543">
    <w:abstractNumId w:val="9"/>
  </w:num>
  <w:num w:numId="16" w16cid:durableId="1431311242">
    <w:abstractNumId w:val="28"/>
  </w:num>
  <w:num w:numId="17" w16cid:durableId="5762840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25676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27549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34902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524079">
    <w:abstractNumId w:val="4"/>
  </w:num>
  <w:num w:numId="22" w16cid:durableId="588387106">
    <w:abstractNumId w:val="29"/>
  </w:num>
  <w:num w:numId="23" w16cid:durableId="1394043628">
    <w:abstractNumId w:val="24"/>
  </w:num>
  <w:num w:numId="24" w16cid:durableId="1561942083">
    <w:abstractNumId w:val="54"/>
  </w:num>
  <w:num w:numId="25" w16cid:durableId="668943060">
    <w:abstractNumId w:val="27"/>
  </w:num>
  <w:num w:numId="26" w16cid:durableId="974607889">
    <w:abstractNumId w:val="21"/>
  </w:num>
  <w:num w:numId="27" w16cid:durableId="1831604274">
    <w:abstractNumId w:val="17"/>
  </w:num>
  <w:num w:numId="28" w16cid:durableId="1308781804">
    <w:abstractNumId w:val="35"/>
  </w:num>
  <w:num w:numId="29" w16cid:durableId="882600509">
    <w:abstractNumId w:val="7"/>
  </w:num>
  <w:num w:numId="30" w16cid:durableId="1173759734">
    <w:abstractNumId w:val="75"/>
  </w:num>
  <w:num w:numId="31" w16cid:durableId="333729761">
    <w:abstractNumId w:val="59"/>
  </w:num>
  <w:num w:numId="32" w16cid:durableId="354579445">
    <w:abstractNumId w:val="18"/>
  </w:num>
  <w:num w:numId="33" w16cid:durableId="78674702">
    <w:abstractNumId w:val="36"/>
  </w:num>
  <w:num w:numId="34" w16cid:durableId="1416322847">
    <w:abstractNumId w:val="22"/>
  </w:num>
  <w:num w:numId="35" w16cid:durableId="862746613">
    <w:abstractNumId w:val="6"/>
  </w:num>
  <w:num w:numId="36" w16cid:durableId="927538598">
    <w:abstractNumId w:val="68"/>
  </w:num>
  <w:num w:numId="37" w16cid:durableId="1453860160">
    <w:abstractNumId w:val="57"/>
  </w:num>
  <w:num w:numId="38" w16cid:durableId="444623207">
    <w:abstractNumId w:val="41"/>
  </w:num>
  <w:num w:numId="39" w16cid:durableId="1604652748">
    <w:abstractNumId w:val="16"/>
  </w:num>
  <w:num w:numId="40" w16cid:durableId="1055465501">
    <w:abstractNumId w:val="52"/>
  </w:num>
  <w:num w:numId="41" w16cid:durableId="1866013395">
    <w:abstractNumId w:val="76"/>
  </w:num>
  <w:num w:numId="42" w16cid:durableId="1205486224">
    <w:abstractNumId w:val="72"/>
  </w:num>
  <w:num w:numId="43" w16cid:durableId="82536331">
    <w:abstractNumId w:val="66"/>
  </w:num>
  <w:num w:numId="44" w16cid:durableId="1649633095">
    <w:abstractNumId w:val="58"/>
  </w:num>
  <w:num w:numId="45" w16cid:durableId="2032218504">
    <w:abstractNumId w:val="2"/>
  </w:num>
  <w:num w:numId="46" w16cid:durableId="1832866443">
    <w:abstractNumId w:val="13"/>
  </w:num>
  <w:num w:numId="47" w16cid:durableId="812215210">
    <w:abstractNumId w:val="34"/>
  </w:num>
  <w:num w:numId="48" w16cid:durableId="1346791034">
    <w:abstractNumId w:val="37"/>
  </w:num>
  <w:num w:numId="49" w16cid:durableId="1047026733">
    <w:abstractNumId w:val="42"/>
  </w:num>
  <w:num w:numId="50" w16cid:durableId="18796638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32885462">
    <w:abstractNumId w:val="1"/>
  </w:num>
  <w:num w:numId="52" w16cid:durableId="1847330019">
    <w:abstractNumId w:val="50"/>
  </w:num>
  <w:num w:numId="53" w16cid:durableId="1177967436">
    <w:abstractNumId w:val="14"/>
  </w:num>
  <w:num w:numId="54" w16cid:durableId="130052543">
    <w:abstractNumId w:val="20"/>
  </w:num>
  <w:num w:numId="55" w16cid:durableId="1428161248">
    <w:abstractNumId w:val="49"/>
  </w:num>
  <w:num w:numId="56" w16cid:durableId="1771269652">
    <w:abstractNumId w:val="8"/>
  </w:num>
  <w:num w:numId="57" w16cid:durableId="839085385">
    <w:abstractNumId w:val="61"/>
  </w:num>
  <w:num w:numId="58" w16cid:durableId="1983534444">
    <w:abstractNumId w:val="25"/>
  </w:num>
  <w:num w:numId="59" w16cid:durableId="1631210404">
    <w:abstractNumId w:val="48"/>
  </w:num>
  <w:num w:numId="60" w16cid:durableId="1401711789">
    <w:abstractNumId w:val="45"/>
  </w:num>
  <w:num w:numId="61" w16cid:durableId="2071882238">
    <w:abstractNumId w:val="74"/>
  </w:num>
  <w:num w:numId="62" w16cid:durableId="2084251151">
    <w:abstractNumId w:val="60"/>
  </w:num>
  <w:num w:numId="63" w16cid:durableId="565990204">
    <w:abstractNumId w:val="11"/>
  </w:num>
  <w:num w:numId="64" w16cid:durableId="1674069781">
    <w:abstractNumId w:val="19"/>
  </w:num>
  <w:num w:numId="65" w16cid:durableId="1582059097">
    <w:abstractNumId w:val="46"/>
  </w:num>
  <w:num w:numId="66" w16cid:durableId="1769035971">
    <w:abstractNumId w:val="71"/>
  </w:num>
  <w:num w:numId="67" w16cid:durableId="994802559">
    <w:abstractNumId w:val="32"/>
  </w:num>
  <w:num w:numId="68" w16cid:durableId="18045036">
    <w:abstractNumId w:val="30"/>
  </w:num>
  <w:num w:numId="69" w16cid:durableId="21900615">
    <w:abstractNumId w:val="70"/>
  </w:num>
  <w:num w:numId="70" w16cid:durableId="1240797029">
    <w:abstractNumId w:val="31"/>
  </w:num>
  <w:num w:numId="71" w16cid:durableId="258568450">
    <w:abstractNumId w:val="62"/>
  </w:num>
  <w:num w:numId="72" w16cid:durableId="739137932">
    <w:abstractNumId w:val="10"/>
  </w:num>
  <w:num w:numId="73" w16cid:durableId="1162820003">
    <w:abstractNumId w:val="23"/>
  </w:num>
  <w:num w:numId="74" w16cid:durableId="1958635167">
    <w:abstractNumId w:val="53"/>
  </w:num>
  <w:num w:numId="75" w16cid:durableId="1268730012">
    <w:abstractNumId w:val="64"/>
  </w:num>
  <w:num w:numId="76" w16cid:durableId="268707673">
    <w:abstractNumId w:val="26"/>
  </w:num>
  <w:num w:numId="77" w16cid:durableId="63265478">
    <w:abstractNumId w:val="78"/>
  </w:num>
  <w:num w:numId="78" w16cid:durableId="343482778">
    <w:abstractNumId w:val="67"/>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17521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B3"/>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325"/>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011"/>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6990"/>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A1C"/>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6DC"/>
    <w:rsid w:val="001C3ADA"/>
    <w:rsid w:val="001C47F2"/>
    <w:rsid w:val="001C4AE7"/>
    <w:rsid w:val="001C60CF"/>
    <w:rsid w:val="001C630E"/>
    <w:rsid w:val="001C6412"/>
    <w:rsid w:val="001C675A"/>
    <w:rsid w:val="001C71B2"/>
    <w:rsid w:val="001C7E88"/>
    <w:rsid w:val="001D21FD"/>
    <w:rsid w:val="001D349F"/>
    <w:rsid w:val="001D6608"/>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2763D"/>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4BCB"/>
    <w:rsid w:val="002C5A6F"/>
    <w:rsid w:val="002C6B45"/>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5EE1"/>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30BE"/>
    <w:rsid w:val="003A44E4"/>
    <w:rsid w:val="003A736D"/>
    <w:rsid w:val="003A7AC8"/>
    <w:rsid w:val="003A7D2C"/>
    <w:rsid w:val="003B0549"/>
    <w:rsid w:val="003B0D90"/>
    <w:rsid w:val="003B0E61"/>
    <w:rsid w:val="003B20B5"/>
    <w:rsid w:val="003B307D"/>
    <w:rsid w:val="003B33C9"/>
    <w:rsid w:val="003B4430"/>
    <w:rsid w:val="003B4FF1"/>
    <w:rsid w:val="003B5452"/>
    <w:rsid w:val="003B6814"/>
    <w:rsid w:val="003B7094"/>
    <w:rsid w:val="003C0497"/>
    <w:rsid w:val="003C2321"/>
    <w:rsid w:val="003C2806"/>
    <w:rsid w:val="003C326C"/>
    <w:rsid w:val="003C3893"/>
    <w:rsid w:val="003C3AA4"/>
    <w:rsid w:val="003C4746"/>
    <w:rsid w:val="003C4F4D"/>
    <w:rsid w:val="003C5D3C"/>
    <w:rsid w:val="003C6D01"/>
    <w:rsid w:val="003C7CD5"/>
    <w:rsid w:val="003D07D0"/>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38E"/>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4C89"/>
    <w:rsid w:val="00446032"/>
    <w:rsid w:val="00446382"/>
    <w:rsid w:val="00446498"/>
    <w:rsid w:val="0045057B"/>
    <w:rsid w:val="004510A9"/>
    <w:rsid w:val="004529B8"/>
    <w:rsid w:val="00453237"/>
    <w:rsid w:val="004539CB"/>
    <w:rsid w:val="00453FFB"/>
    <w:rsid w:val="00454565"/>
    <w:rsid w:val="00454C86"/>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6E72"/>
    <w:rsid w:val="00496FCD"/>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1B96"/>
    <w:rsid w:val="005624FC"/>
    <w:rsid w:val="005640F9"/>
    <w:rsid w:val="00565B81"/>
    <w:rsid w:val="00565CAE"/>
    <w:rsid w:val="005677DD"/>
    <w:rsid w:val="00567C09"/>
    <w:rsid w:val="005704B7"/>
    <w:rsid w:val="005705C1"/>
    <w:rsid w:val="00570CCE"/>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05F"/>
    <w:rsid w:val="0067347B"/>
    <w:rsid w:val="00673F22"/>
    <w:rsid w:val="00675364"/>
    <w:rsid w:val="0067623E"/>
    <w:rsid w:val="006807D4"/>
    <w:rsid w:val="0068088B"/>
    <w:rsid w:val="006818A4"/>
    <w:rsid w:val="00681D90"/>
    <w:rsid w:val="00681E1A"/>
    <w:rsid w:val="00682DE6"/>
    <w:rsid w:val="00683453"/>
    <w:rsid w:val="00683A27"/>
    <w:rsid w:val="00684C3C"/>
    <w:rsid w:val="00686EF0"/>
    <w:rsid w:val="006876E0"/>
    <w:rsid w:val="006900DC"/>
    <w:rsid w:val="00690320"/>
    <w:rsid w:val="0069080B"/>
    <w:rsid w:val="006925EB"/>
    <w:rsid w:val="00692ACD"/>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14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3EEB"/>
    <w:rsid w:val="00744268"/>
    <w:rsid w:val="007463B6"/>
    <w:rsid w:val="007464E8"/>
    <w:rsid w:val="007504F7"/>
    <w:rsid w:val="007505BC"/>
    <w:rsid w:val="0075088F"/>
    <w:rsid w:val="00751772"/>
    <w:rsid w:val="0075311C"/>
    <w:rsid w:val="00754C01"/>
    <w:rsid w:val="0075588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21E"/>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1BF6"/>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5811"/>
    <w:rsid w:val="008D7296"/>
    <w:rsid w:val="008D7A1E"/>
    <w:rsid w:val="008D7BD0"/>
    <w:rsid w:val="008E033C"/>
    <w:rsid w:val="008E0770"/>
    <w:rsid w:val="008E0E9A"/>
    <w:rsid w:val="008E3E95"/>
    <w:rsid w:val="008E4A23"/>
    <w:rsid w:val="008E4B0E"/>
    <w:rsid w:val="008E4B4F"/>
    <w:rsid w:val="008E4FE4"/>
    <w:rsid w:val="008E5523"/>
    <w:rsid w:val="008E653C"/>
    <w:rsid w:val="008E6B3A"/>
    <w:rsid w:val="008E6DF2"/>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1DC2"/>
    <w:rsid w:val="00925737"/>
    <w:rsid w:val="00926B06"/>
    <w:rsid w:val="0093340C"/>
    <w:rsid w:val="00933A36"/>
    <w:rsid w:val="009340D3"/>
    <w:rsid w:val="009346EB"/>
    <w:rsid w:val="00934F66"/>
    <w:rsid w:val="00935B5D"/>
    <w:rsid w:val="009365DB"/>
    <w:rsid w:val="00936F66"/>
    <w:rsid w:val="00937174"/>
    <w:rsid w:val="00940245"/>
    <w:rsid w:val="00941A50"/>
    <w:rsid w:val="00942A5A"/>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39B0"/>
    <w:rsid w:val="0097417D"/>
    <w:rsid w:val="00974FA2"/>
    <w:rsid w:val="00975050"/>
    <w:rsid w:val="009802DC"/>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7C8"/>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07BCC"/>
    <w:rsid w:val="00A1015C"/>
    <w:rsid w:val="00A110A2"/>
    <w:rsid w:val="00A12277"/>
    <w:rsid w:val="00A12A40"/>
    <w:rsid w:val="00A12A68"/>
    <w:rsid w:val="00A1409F"/>
    <w:rsid w:val="00A15190"/>
    <w:rsid w:val="00A16B86"/>
    <w:rsid w:val="00A179E5"/>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929"/>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67E1C"/>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0C"/>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5B81"/>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29A7"/>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1084"/>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3189"/>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3BA6"/>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840"/>
    <w:rsid w:val="00C04C6B"/>
    <w:rsid w:val="00C05935"/>
    <w:rsid w:val="00C05ABD"/>
    <w:rsid w:val="00C06124"/>
    <w:rsid w:val="00C06ECA"/>
    <w:rsid w:val="00C10652"/>
    <w:rsid w:val="00C10BF4"/>
    <w:rsid w:val="00C10C69"/>
    <w:rsid w:val="00C10DB6"/>
    <w:rsid w:val="00C12093"/>
    <w:rsid w:val="00C1231B"/>
    <w:rsid w:val="00C15F57"/>
    <w:rsid w:val="00C16A78"/>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DB5"/>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634"/>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87E61"/>
    <w:rsid w:val="00C902E6"/>
    <w:rsid w:val="00C90BE9"/>
    <w:rsid w:val="00C91AB3"/>
    <w:rsid w:val="00C92210"/>
    <w:rsid w:val="00C92305"/>
    <w:rsid w:val="00C92A07"/>
    <w:rsid w:val="00C92A60"/>
    <w:rsid w:val="00C9367F"/>
    <w:rsid w:val="00C939E9"/>
    <w:rsid w:val="00C93B86"/>
    <w:rsid w:val="00C93C76"/>
    <w:rsid w:val="00C93ED7"/>
    <w:rsid w:val="00C9498D"/>
    <w:rsid w:val="00C9607C"/>
    <w:rsid w:val="00C97258"/>
    <w:rsid w:val="00C973D9"/>
    <w:rsid w:val="00C974BE"/>
    <w:rsid w:val="00CA0093"/>
    <w:rsid w:val="00CA04E4"/>
    <w:rsid w:val="00CA0BA8"/>
    <w:rsid w:val="00CA0E8F"/>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2EF6"/>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103F"/>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E5B"/>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952"/>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0E3"/>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2192"/>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43E5"/>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3AC"/>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153"/>
    <w:rsid w:val="00F2329F"/>
    <w:rsid w:val="00F24D31"/>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15F"/>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9F5"/>
    <w:rsid w:val="00FB5FBE"/>
    <w:rsid w:val="00FB72F9"/>
    <w:rsid w:val="00FB7D2B"/>
    <w:rsid w:val="00FC0FC1"/>
    <w:rsid w:val="00FC1348"/>
    <w:rsid w:val="00FC1F66"/>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1A10"/>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EF72F15"/>
  <w15:docId w15:val="{4F2618A6-5ED5-4D32-8E2C-28AB33EF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Odsek,ZOZNAM,ODRAZKY PRVA UROVEN,lp1,Table,Bullet List,FooterText,numbered,Paragraphe de liste1,Bullet Number,lp11,List Paragraph11,Bullet 1,Use Case List Paragraph,Bulleted Text,TOC style,Sub bullet,Bullet OSM,Nad"/>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Odsek Char,ZOZNAM Char,ODRAZKY PRVA UROVEN Char,lp1 Char,Table Char,Bullet List Char,FooterText Char,numbered Char,Paragraphe de liste1 Char,Bullet Number Char,lp11 Char,List Paragraph11 Char,Nad Char"/>
    <w:link w:val="Odsekzoznamu"/>
    <w:uiPriority w:val="34"/>
    <w:qFormat/>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501EE7"/>
    <w:rPr>
      <w:color w:val="605E5C"/>
      <w:shd w:val="clear" w:color="auto" w:fill="E1DFDD"/>
    </w:rPr>
  </w:style>
  <w:style w:type="character" w:customStyle="1" w:styleId="apple-style-span">
    <w:name w:val="apple-style-span"/>
    <w:rsid w:val="00550D29"/>
  </w:style>
  <w:style w:type="character" w:customStyle="1" w:styleId="Zkladntext20">
    <w:name w:val="Základní text (2)_"/>
    <w:basedOn w:val="Predvolenpsmoodseku"/>
    <w:link w:val="Zkladntext21"/>
    <w:uiPriority w:val="99"/>
    <w:rsid w:val="00BB3189"/>
    <w:rPr>
      <w:rFonts w:ascii="Calibri" w:eastAsia="Calibri" w:hAnsi="Calibri" w:cs="Calibri"/>
      <w:shd w:val="clear" w:color="auto" w:fill="FFFFFF"/>
    </w:rPr>
  </w:style>
  <w:style w:type="paragraph" w:customStyle="1" w:styleId="Zkladntext21">
    <w:name w:val="Základní text (2)1"/>
    <w:basedOn w:val="Normlny"/>
    <w:link w:val="Zkladntext20"/>
    <w:uiPriority w:val="99"/>
    <w:rsid w:val="00BB3189"/>
    <w:pPr>
      <w:widowControl w:val="0"/>
      <w:shd w:val="clear" w:color="auto" w:fill="FFFFFF"/>
      <w:tabs>
        <w:tab w:val="clear" w:pos="2160"/>
        <w:tab w:val="clear" w:pos="2880"/>
        <w:tab w:val="clear" w:pos="4500"/>
      </w:tabs>
      <w:spacing w:before="240" w:line="317" w:lineRule="exact"/>
      <w:ind w:hanging="451"/>
      <w:jc w:val="center"/>
    </w:pPr>
    <w:rPr>
      <w:rFonts w:ascii="Calibri" w:eastAsia="Calibri" w:hAnsi="Calibri" w:cs="Calibri"/>
      <w:lang w:eastAsia="sk-SK"/>
    </w:rPr>
  </w:style>
  <w:style w:type="character" w:customStyle="1" w:styleId="Nevyrieenzmienka2">
    <w:name w:val="Nevyriešená zmienka2"/>
    <w:basedOn w:val="Predvolenpsmoodseku"/>
    <w:uiPriority w:val="99"/>
    <w:semiHidden/>
    <w:unhideWhenUsed/>
    <w:rsid w:val="00CD2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38930080">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691948715">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wmf"/><Relationship Id="rId63" Type="http://schemas.openxmlformats.org/officeDocument/2006/relationships/image" Target="media/image55.wmf"/><Relationship Id="rId68" Type="http://schemas.openxmlformats.org/officeDocument/2006/relationships/image" Target="media/image60.wmf"/><Relationship Id="rId76" Type="http://schemas.openxmlformats.org/officeDocument/2006/relationships/image" Target="media/image68.wmf"/><Relationship Id="rId84" Type="http://schemas.openxmlformats.org/officeDocument/2006/relationships/image" Target="media/image76.wmf"/><Relationship Id="rId89"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63.wmf"/><Relationship Id="rId92"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wmf"/><Relationship Id="rId29" Type="http://schemas.openxmlformats.org/officeDocument/2006/relationships/image" Target="media/image21.wmf"/><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wmf"/><Relationship Id="rId66" Type="http://schemas.openxmlformats.org/officeDocument/2006/relationships/image" Target="media/image58.wmf"/><Relationship Id="rId74" Type="http://schemas.openxmlformats.org/officeDocument/2006/relationships/image" Target="media/image66.wmf"/><Relationship Id="rId79" Type="http://schemas.openxmlformats.org/officeDocument/2006/relationships/image" Target="media/image71.wmf"/><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53.wmf"/><Relationship Id="rId82" Type="http://schemas.openxmlformats.org/officeDocument/2006/relationships/image" Target="media/image74.wmf"/><Relationship Id="rId90" Type="http://schemas.openxmlformats.org/officeDocument/2006/relationships/header" Target="header3.xml"/><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hyperlink" Target="https://www.uvo.gov.sk/jednotny-europsky-dokument-pre-verejne-obstaravanie" TargetMode="Externa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header" Target="head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4AB7B-9728-41E4-A279-6015EBB0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3952</Words>
  <Characters>27790</Characters>
  <DocSecurity>0</DocSecurity>
  <Lines>231</Lines>
  <Paragraphs>63</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LinksUpToDate>false</LinksUpToDate>
  <CharactersWithSpaces>31679</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2018-07-20T16:29:00Z</cp:lastPrinted>
  <dcterms:created xsi:type="dcterms:W3CDTF">2025-04-16T10:45:00Z</dcterms:created>
  <dcterms:modified xsi:type="dcterms:W3CDTF">2025-06-12T06:28:00Z</dcterms:modified>
</cp:coreProperties>
</file>